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8EA1C" w14:textId="5F168A91" w:rsidR="003C21D1" w:rsidRDefault="003C21D1"/>
    <w:p w14:paraId="1A9789A2" w14:textId="4C182C1C" w:rsidR="005228A2" w:rsidRPr="005228A2" w:rsidRDefault="009D335C" w:rsidP="005228A2">
      <w:pPr>
        <w:pStyle w:val="Heading2"/>
        <w:numPr>
          <w:ilvl w:val="0"/>
          <w:numId w:val="0"/>
        </w:numPr>
        <w:ind w:left="357" w:hanging="357"/>
        <w:jc w:val="center"/>
        <w:rPr>
          <w:sz w:val="28"/>
          <w:szCs w:val="32"/>
        </w:rPr>
      </w:pPr>
      <w:r w:rsidRPr="009D335C">
        <w:rPr>
          <w:sz w:val="28"/>
          <w:szCs w:val="32"/>
        </w:rPr>
        <w:t>Azathioprine and mercaptopurine</w:t>
      </w:r>
      <w:r w:rsidR="005228A2" w:rsidRPr="005228A2">
        <w:rPr>
          <w:sz w:val="28"/>
          <w:szCs w:val="32"/>
        </w:rPr>
        <w:t xml:space="preserve"> for patients within adult services</w:t>
      </w:r>
    </w:p>
    <w:tbl>
      <w:tblPr>
        <w:tblStyle w:val="TableGrid"/>
        <w:tblW w:w="0" w:type="auto"/>
        <w:tblLook w:val="04A0" w:firstRow="1" w:lastRow="0" w:firstColumn="1" w:lastColumn="0" w:noHBand="0" w:noVBand="1"/>
      </w:tblPr>
      <w:tblGrid>
        <w:gridCol w:w="3256"/>
        <w:gridCol w:w="2305"/>
        <w:gridCol w:w="2447"/>
        <w:gridCol w:w="2448"/>
      </w:tblGrid>
      <w:tr w:rsidR="009D335C" w14:paraId="117D375B" w14:textId="77777777" w:rsidTr="00812579">
        <w:tc>
          <w:tcPr>
            <w:tcW w:w="3256" w:type="dxa"/>
          </w:tcPr>
          <w:p w14:paraId="1FC4E973" w14:textId="4E19234A" w:rsidR="009D335C" w:rsidRDefault="009D335C" w:rsidP="009D335C">
            <w:pPr>
              <w:rPr>
                <w:rFonts w:cs="Arial"/>
              </w:rPr>
            </w:pPr>
            <w:r>
              <w:rPr>
                <w:rFonts w:cs="Arial"/>
              </w:rPr>
              <w:t>Version:</w:t>
            </w:r>
          </w:p>
        </w:tc>
        <w:tc>
          <w:tcPr>
            <w:tcW w:w="2305" w:type="dxa"/>
          </w:tcPr>
          <w:p w14:paraId="1B35B75E" w14:textId="24FF2DE5" w:rsidR="009D335C" w:rsidRDefault="009D335C" w:rsidP="009D335C">
            <w:pPr>
              <w:rPr>
                <w:rFonts w:cs="Arial"/>
              </w:rPr>
            </w:pPr>
            <w:r>
              <w:rPr>
                <w:rFonts w:cs="Arial"/>
              </w:rPr>
              <w:t xml:space="preserve">RDTC </w:t>
            </w:r>
            <w:r w:rsidR="00B92717">
              <w:rPr>
                <w:rFonts w:cs="Arial"/>
              </w:rPr>
              <w:t>v1.</w:t>
            </w:r>
            <w:r w:rsidR="00D70AA2">
              <w:rPr>
                <w:rFonts w:cs="Arial"/>
              </w:rPr>
              <w:t>2</w:t>
            </w:r>
          </w:p>
        </w:tc>
        <w:tc>
          <w:tcPr>
            <w:tcW w:w="2447" w:type="dxa"/>
          </w:tcPr>
          <w:p w14:paraId="76C84DC3" w14:textId="2B3B0F98" w:rsidR="009D335C" w:rsidRDefault="009D335C" w:rsidP="009D335C">
            <w:pPr>
              <w:rPr>
                <w:rFonts w:cs="Arial"/>
              </w:rPr>
            </w:pPr>
            <w:r>
              <w:rPr>
                <w:rFonts w:cs="Arial"/>
              </w:rPr>
              <w:t>Replaces version:</w:t>
            </w:r>
          </w:p>
        </w:tc>
        <w:tc>
          <w:tcPr>
            <w:tcW w:w="2448" w:type="dxa"/>
          </w:tcPr>
          <w:p w14:paraId="603CA470" w14:textId="7BC1DFA2" w:rsidR="009D335C" w:rsidRDefault="000433A2" w:rsidP="009D335C">
            <w:pPr>
              <w:rPr>
                <w:rFonts w:cs="Arial"/>
              </w:rPr>
            </w:pPr>
            <w:r>
              <w:rPr>
                <w:rFonts w:cs="Arial"/>
              </w:rPr>
              <w:t xml:space="preserve">RDTC </w:t>
            </w:r>
            <w:r w:rsidR="009D335C">
              <w:rPr>
                <w:rFonts w:cs="Arial"/>
              </w:rPr>
              <w:t>v1.</w:t>
            </w:r>
            <w:r w:rsidR="00D70AA2">
              <w:rPr>
                <w:rFonts w:cs="Arial"/>
              </w:rPr>
              <w:t>1</w:t>
            </w:r>
          </w:p>
        </w:tc>
      </w:tr>
      <w:tr w:rsidR="009D335C" w14:paraId="69C53677" w14:textId="77777777" w:rsidTr="00812579">
        <w:tc>
          <w:tcPr>
            <w:tcW w:w="3256" w:type="dxa"/>
          </w:tcPr>
          <w:p w14:paraId="0BC1494C" w14:textId="356B9B36" w:rsidR="009D335C" w:rsidRDefault="009D335C" w:rsidP="009D335C">
            <w:pPr>
              <w:rPr>
                <w:rFonts w:cs="Arial"/>
              </w:rPr>
            </w:pPr>
            <w:r>
              <w:rPr>
                <w:rFonts w:cs="Arial"/>
              </w:rPr>
              <w:t>Clinical content last reviewed:</w:t>
            </w:r>
          </w:p>
        </w:tc>
        <w:tc>
          <w:tcPr>
            <w:tcW w:w="2305" w:type="dxa"/>
          </w:tcPr>
          <w:p w14:paraId="456B394F" w14:textId="78536EED" w:rsidR="009D335C" w:rsidRDefault="009D335C" w:rsidP="009D335C">
            <w:pPr>
              <w:rPr>
                <w:rFonts w:cs="Arial"/>
              </w:rPr>
            </w:pPr>
            <w:r>
              <w:rPr>
                <w:rFonts w:cs="Arial"/>
              </w:rPr>
              <w:t>October 2023</w:t>
            </w:r>
          </w:p>
        </w:tc>
        <w:tc>
          <w:tcPr>
            <w:tcW w:w="2447" w:type="dxa"/>
          </w:tcPr>
          <w:p w14:paraId="3D826204" w14:textId="53104D68" w:rsidR="009D335C" w:rsidRDefault="009D335C" w:rsidP="009D335C">
            <w:pPr>
              <w:rPr>
                <w:rFonts w:cs="Arial"/>
              </w:rPr>
            </w:pPr>
            <w:r>
              <w:rPr>
                <w:rFonts w:cs="Arial"/>
              </w:rPr>
              <w:t>Next review date:</w:t>
            </w:r>
          </w:p>
        </w:tc>
        <w:tc>
          <w:tcPr>
            <w:tcW w:w="2448" w:type="dxa"/>
          </w:tcPr>
          <w:p w14:paraId="112594AC" w14:textId="02B1E848" w:rsidR="009D335C" w:rsidRDefault="009D335C" w:rsidP="009D335C">
            <w:pPr>
              <w:rPr>
                <w:rFonts w:cs="Arial"/>
              </w:rPr>
            </w:pPr>
            <w:r>
              <w:rPr>
                <w:rFonts w:cs="Arial"/>
              </w:rPr>
              <w:t xml:space="preserve">October </w:t>
            </w:r>
            <w:r w:rsidRPr="00837343">
              <w:rPr>
                <w:rFonts w:cs="Arial"/>
              </w:rPr>
              <w:t>202</w:t>
            </w:r>
            <w:r w:rsidR="001E5784" w:rsidRPr="00837343">
              <w:rPr>
                <w:rFonts w:cs="Arial"/>
              </w:rPr>
              <w:t>5</w:t>
            </w:r>
          </w:p>
        </w:tc>
      </w:tr>
    </w:tbl>
    <w:p w14:paraId="530E612C" w14:textId="77777777" w:rsidR="00BF1406" w:rsidRDefault="00BF1406">
      <w:pPr>
        <w:rPr>
          <w:rFonts w:cs="Arial"/>
        </w:rPr>
      </w:pPr>
    </w:p>
    <w:tbl>
      <w:tblPr>
        <w:tblStyle w:val="TableGrid"/>
        <w:tblW w:w="0" w:type="auto"/>
        <w:tblLook w:val="04A0" w:firstRow="1" w:lastRow="0" w:firstColumn="1" w:lastColumn="0" w:noHBand="0" w:noVBand="1"/>
      </w:tblPr>
      <w:tblGrid>
        <w:gridCol w:w="1413"/>
        <w:gridCol w:w="1843"/>
        <w:gridCol w:w="7200"/>
      </w:tblGrid>
      <w:tr w:rsidR="00812579" w:rsidRPr="00812579" w14:paraId="34CF4584" w14:textId="77777777" w:rsidTr="005A7119">
        <w:tc>
          <w:tcPr>
            <w:tcW w:w="1413" w:type="dxa"/>
          </w:tcPr>
          <w:p w14:paraId="61CA52AD" w14:textId="62A0E277" w:rsidR="00812579" w:rsidRPr="00812579" w:rsidRDefault="00812579" w:rsidP="00812579">
            <w:pPr>
              <w:rPr>
                <w:rFonts w:cs="Arial"/>
                <w:b/>
                <w:bCs/>
              </w:rPr>
            </w:pPr>
            <w:r w:rsidRPr="00812579">
              <w:rPr>
                <w:rFonts w:cs="Arial"/>
                <w:b/>
                <w:bCs/>
              </w:rPr>
              <w:t>Version</w:t>
            </w:r>
          </w:p>
        </w:tc>
        <w:tc>
          <w:tcPr>
            <w:tcW w:w="1843" w:type="dxa"/>
          </w:tcPr>
          <w:p w14:paraId="29D2AD29" w14:textId="1CDE1ADD" w:rsidR="00812579" w:rsidRPr="00812579" w:rsidRDefault="00812579" w:rsidP="00812579">
            <w:pPr>
              <w:rPr>
                <w:rFonts w:cs="Arial"/>
                <w:b/>
                <w:bCs/>
              </w:rPr>
            </w:pPr>
            <w:r w:rsidRPr="00812579">
              <w:rPr>
                <w:rFonts w:cs="Arial"/>
                <w:b/>
                <w:bCs/>
              </w:rPr>
              <w:t>Date published</w:t>
            </w:r>
          </w:p>
        </w:tc>
        <w:tc>
          <w:tcPr>
            <w:tcW w:w="7200" w:type="dxa"/>
          </w:tcPr>
          <w:p w14:paraId="1249D078" w14:textId="0D4735C0" w:rsidR="00812579" w:rsidRPr="00812579" w:rsidRDefault="00812579" w:rsidP="00812579">
            <w:pPr>
              <w:rPr>
                <w:rFonts w:cs="Arial"/>
                <w:b/>
                <w:bCs/>
              </w:rPr>
            </w:pPr>
            <w:r w:rsidRPr="00812579">
              <w:rPr>
                <w:rFonts w:cs="Arial"/>
                <w:b/>
                <w:bCs/>
              </w:rPr>
              <w:t>Changes</w:t>
            </w:r>
            <w:r>
              <w:rPr>
                <w:rFonts w:cs="Arial"/>
                <w:b/>
                <w:bCs/>
              </w:rPr>
              <w:t xml:space="preserve"> since previous version</w:t>
            </w:r>
          </w:p>
        </w:tc>
      </w:tr>
      <w:tr w:rsidR="00812579" w14:paraId="752F6420" w14:textId="77777777" w:rsidTr="005A7119">
        <w:tc>
          <w:tcPr>
            <w:tcW w:w="1413" w:type="dxa"/>
          </w:tcPr>
          <w:p w14:paraId="0EAA9C18" w14:textId="74562A36" w:rsidR="00812579" w:rsidRDefault="005A7119" w:rsidP="00812579">
            <w:pPr>
              <w:rPr>
                <w:rFonts w:cs="Arial"/>
              </w:rPr>
            </w:pPr>
            <w:r>
              <w:rPr>
                <w:rFonts w:cs="Arial"/>
              </w:rPr>
              <w:t>RDTC v</w:t>
            </w:r>
            <w:r w:rsidR="00812579">
              <w:rPr>
                <w:rFonts w:cs="Arial"/>
              </w:rPr>
              <w:t>1.0</w:t>
            </w:r>
          </w:p>
        </w:tc>
        <w:tc>
          <w:tcPr>
            <w:tcW w:w="1843" w:type="dxa"/>
          </w:tcPr>
          <w:p w14:paraId="4232EE9B" w14:textId="29325BD2" w:rsidR="00812579" w:rsidRDefault="00B92717" w:rsidP="00812579">
            <w:pPr>
              <w:rPr>
                <w:rFonts w:cs="Arial"/>
              </w:rPr>
            </w:pPr>
            <w:r>
              <w:rPr>
                <w:rFonts w:cs="Arial"/>
              </w:rPr>
              <w:t>7</w:t>
            </w:r>
            <w:r w:rsidRPr="00B92717">
              <w:rPr>
                <w:rFonts w:cs="Arial"/>
                <w:vertAlign w:val="superscript"/>
              </w:rPr>
              <w:t>th</w:t>
            </w:r>
            <w:r>
              <w:rPr>
                <w:rFonts w:cs="Arial"/>
              </w:rPr>
              <w:t xml:space="preserve"> December 2023</w:t>
            </w:r>
          </w:p>
        </w:tc>
        <w:tc>
          <w:tcPr>
            <w:tcW w:w="7200" w:type="dxa"/>
          </w:tcPr>
          <w:p w14:paraId="36F87864" w14:textId="78EE478D" w:rsidR="00641F7D" w:rsidRPr="007A56FB" w:rsidRDefault="009D335C" w:rsidP="007A56FB">
            <w:pPr>
              <w:rPr>
                <w:rFonts w:cs="Arial"/>
              </w:rPr>
            </w:pPr>
            <w:r>
              <w:rPr>
                <w:rFonts w:cs="Arial"/>
              </w:rPr>
              <w:t>Licensed indications updated to reflect currently available products. Interaction</w:t>
            </w:r>
            <w:r w:rsidR="007C0422">
              <w:rPr>
                <w:rFonts w:cs="Arial"/>
              </w:rPr>
              <w:t xml:space="preserve"> </w:t>
            </w:r>
            <w:r>
              <w:rPr>
                <w:rFonts w:cs="Arial"/>
              </w:rPr>
              <w:t xml:space="preserve">with </w:t>
            </w:r>
            <w:r w:rsidR="007C0422">
              <w:rPr>
                <w:rFonts w:cs="Arial"/>
              </w:rPr>
              <w:t>leflunomide added. Advice on use in pregnancy amended to reflect current BSR guidance.</w:t>
            </w:r>
            <w:r w:rsidR="00E82EF8">
              <w:rPr>
                <w:rFonts w:cs="Arial"/>
              </w:rPr>
              <w:t xml:space="preserve"> Advice on shingles vaccination updated to reflect changes to schedule.</w:t>
            </w:r>
            <w:r w:rsidR="007C0422">
              <w:rPr>
                <w:rFonts w:cs="Arial"/>
              </w:rPr>
              <w:t xml:space="preserve"> Hyperlinks and references updated to current versions. </w:t>
            </w:r>
          </w:p>
        </w:tc>
      </w:tr>
      <w:tr w:rsidR="00812579" w14:paraId="120F2CF5" w14:textId="77777777" w:rsidTr="005A7119">
        <w:tc>
          <w:tcPr>
            <w:tcW w:w="1413" w:type="dxa"/>
          </w:tcPr>
          <w:p w14:paraId="36E8A0C3" w14:textId="0BDEC607" w:rsidR="00812579" w:rsidRDefault="00486E3D" w:rsidP="00812579">
            <w:pPr>
              <w:rPr>
                <w:rFonts w:cs="Arial"/>
              </w:rPr>
            </w:pPr>
            <w:r>
              <w:rPr>
                <w:rFonts w:cs="Arial"/>
              </w:rPr>
              <w:t>RDTC v1.1</w:t>
            </w:r>
          </w:p>
        </w:tc>
        <w:tc>
          <w:tcPr>
            <w:tcW w:w="1843" w:type="dxa"/>
          </w:tcPr>
          <w:p w14:paraId="156C2558" w14:textId="5BE0982E" w:rsidR="00DB7414" w:rsidRDefault="00DB7414" w:rsidP="00812579">
            <w:pPr>
              <w:rPr>
                <w:rFonts w:cs="Arial"/>
              </w:rPr>
            </w:pPr>
            <w:r>
              <w:rPr>
                <w:rFonts w:cs="Arial"/>
              </w:rPr>
              <w:t>8</w:t>
            </w:r>
            <w:r w:rsidRPr="00DB7414">
              <w:rPr>
                <w:rFonts w:cs="Arial"/>
                <w:vertAlign w:val="superscript"/>
              </w:rPr>
              <w:t>th</w:t>
            </w:r>
            <w:r>
              <w:rPr>
                <w:rFonts w:cs="Arial"/>
              </w:rPr>
              <w:t xml:space="preserve"> March 2024</w:t>
            </w:r>
          </w:p>
        </w:tc>
        <w:tc>
          <w:tcPr>
            <w:tcW w:w="7200" w:type="dxa"/>
          </w:tcPr>
          <w:p w14:paraId="22FBEBAD" w14:textId="2E56F130" w:rsidR="00812579" w:rsidRDefault="00486E3D" w:rsidP="00486E3D">
            <w:pPr>
              <w:pStyle w:val="ListParagraph"/>
              <w:numPr>
                <w:ilvl w:val="0"/>
                <w:numId w:val="64"/>
              </w:numPr>
              <w:rPr>
                <w:rFonts w:cs="Arial"/>
              </w:rPr>
            </w:pPr>
            <w:r>
              <w:rPr>
                <w:rFonts w:cs="Arial"/>
              </w:rPr>
              <w:t>Section 8: corrected a broken hyperlink to the interactions section</w:t>
            </w:r>
          </w:p>
          <w:p w14:paraId="1AB7DD01" w14:textId="52012FC3" w:rsidR="00486E3D" w:rsidRDefault="00486E3D" w:rsidP="00486E3D">
            <w:pPr>
              <w:pStyle w:val="ListParagraph"/>
              <w:numPr>
                <w:ilvl w:val="0"/>
                <w:numId w:val="64"/>
              </w:numPr>
              <w:rPr>
                <w:rFonts w:cs="Arial"/>
              </w:rPr>
            </w:pPr>
            <w:r>
              <w:rPr>
                <w:rFonts w:cs="Arial"/>
              </w:rPr>
              <w:t>Section 5: added HPV as a vaccine to consider prior to starting treatment</w:t>
            </w:r>
          </w:p>
          <w:p w14:paraId="48D27541" w14:textId="77777777" w:rsidR="00486E3D" w:rsidRDefault="00486E3D" w:rsidP="000433A2">
            <w:pPr>
              <w:pStyle w:val="ListParagraph"/>
              <w:numPr>
                <w:ilvl w:val="0"/>
                <w:numId w:val="64"/>
              </w:numPr>
              <w:rPr>
                <w:rFonts w:cs="Arial"/>
              </w:rPr>
            </w:pPr>
            <w:r>
              <w:rPr>
                <w:rFonts w:cs="Arial"/>
              </w:rPr>
              <w:t xml:space="preserve">Section 6: added information on shingles vaccination for those aged 50 and older receiving immunosuppressive doses of AZA or 6MP. </w:t>
            </w:r>
          </w:p>
          <w:p w14:paraId="0986594E" w14:textId="60E527C8" w:rsidR="000433A2" w:rsidRDefault="00131711" w:rsidP="000433A2">
            <w:pPr>
              <w:pStyle w:val="ListParagraph"/>
              <w:numPr>
                <w:ilvl w:val="0"/>
                <w:numId w:val="64"/>
              </w:numPr>
              <w:rPr>
                <w:rFonts w:cs="Arial"/>
              </w:rPr>
            </w:pPr>
            <w:r>
              <w:rPr>
                <w:rFonts w:cs="Arial"/>
              </w:rPr>
              <w:t>Section 8: u</w:t>
            </w:r>
            <w:r w:rsidR="000433A2">
              <w:rPr>
                <w:rFonts w:cs="Arial"/>
              </w:rPr>
              <w:t xml:space="preserve">pdated wording on live vaccination to emphasise low risk at low doses. </w:t>
            </w:r>
          </w:p>
          <w:p w14:paraId="70E165E6" w14:textId="0688CE55" w:rsidR="000433A2" w:rsidRPr="00486E3D" w:rsidRDefault="000433A2" w:rsidP="000433A2">
            <w:pPr>
              <w:pStyle w:val="ListParagraph"/>
              <w:numPr>
                <w:ilvl w:val="0"/>
                <w:numId w:val="64"/>
              </w:numPr>
              <w:rPr>
                <w:rFonts w:cs="Arial"/>
              </w:rPr>
            </w:pPr>
            <w:r>
              <w:rPr>
                <w:rFonts w:cs="Arial"/>
              </w:rPr>
              <w:t>Added note to section 12 that cessation of treatment can result in disease flare and affect pregnancy outcome.</w:t>
            </w:r>
          </w:p>
        </w:tc>
      </w:tr>
      <w:tr w:rsidR="00D42569" w14:paraId="0442F67E" w14:textId="77777777" w:rsidTr="00AA7DD7">
        <w:tc>
          <w:tcPr>
            <w:tcW w:w="1413" w:type="dxa"/>
          </w:tcPr>
          <w:p w14:paraId="0B95CD44" w14:textId="493EE923" w:rsidR="00D42569" w:rsidRDefault="00D42569" w:rsidP="00812579">
            <w:pPr>
              <w:rPr>
                <w:rFonts w:cs="Arial"/>
              </w:rPr>
            </w:pPr>
            <w:r>
              <w:rPr>
                <w:rFonts w:cs="Arial"/>
              </w:rPr>
              <w:t>RDTC v1.2</w:t>
            </w:r>
          </w:p>
        </w:tc>
        <w:tc>
          <w:tcPr>
            <w:tcW w:w="1843" w:type="dxa"/>
          </w:tcPr>
          <w:p w14:paraId="0CF055FD" w14:textId="01C6F262" w:rsidR="00D42569" w:rsidRDefault="00AA7DD7" w:rsidP="00812579">
            <w:pPr>
              <w:rPr>
                <w:rFonts w:cs="Arial"/>
              </w:rPr>
            </w:pPr>
            <w:r>
              <w:rPr>
                <w:rFonts w:cs="Arial"/>
              </w:rPr>
              <w:t>26</w:t>
            </w:r>
            <w:r w:rsidRPr="00AA7DD7">
              <w:rPr>
                <w:rFonts w:cs="Arial"/>
                <w:vertAlign w:val="superscript"/>
              </w:rPr>
              <w:t>th</w:t>
            </w:r>
            <w:r>
              <w:rPr>
                <w:rFonts w:cs="Arial"/>
              </w:rPr>
              <w:t xml:space="preserve"> November 2024</w:t>
            </w:r>
          </w:p>
        </w:tc>
        <w:tc>
          <w:tcPr>
            <w:tcW w:w="7200" w:type="dxa"/>
            <w:shd w:val="clear" w:color="auto" w:fill="auto"/>
          </w:tcPr>
          <w:p w14:paraId="7B1F8BCB" w14:textId="27E401BE" w:rsidR="00D42569" w:rsidRDefault="00D42569" w:rsidP="00486E3D">
            <w:pPr>
              <w:pStyle w:val="ListParagraph"/>
              <w:numPr>
                <w:ilvl w:val="0"/>
                <w:numId w:val="64"/>
              </w:numPr>
              <w:rPr>
                <w:rFonts w:cs="Arial"/>
              </w:rPr>
            </w:pPr>
            <w:r w:rsidRPr="00AA7DD7">
              <w:rPr>
                <w:rFonts w:cs="Arial"/>
              </w:rPr>
              <w:t>Advice on shingles vaccine clarified to reflect potential eligibility of patients aged 50 years or older taking immunosuppressive therapy</w:t>
            </w:r>
          </w:p>
        </w:tc>
      </w:tr>
    </w:tbl>
    <w:p w14:paraId="3EC6F559" w14:textId="77777777" w:rsidR="00812579" w:rsidRDefault="00812579">
      <w:pPr>
        <w:rPr>
          <w:rFonts w:cs="Arial"/>
        </w:rPr>
      </w:pPr>
    </w:p>
    <w:p w14:paraId="461A042C" w14:textId="77777777" w:rsidR="005432DD" w:rsidRPr="007815A0" w:rsidRDefault="005432DD" w:rsidP="005432DD">
      <w:pPr>
        <w:rPr>
          <w:rFonts w:cs="Arial"/>
          <w:b/>
          <w:bCs/>
        </w:rPr>
      </w:pPr>
      <w:r w:rsidRPr="007815A0">
        <w:rPr>
          <w:rFonts w:cs="Arial"/>
          <w:b/>
          <w:bCs/>
        </w:rPr>
        <w:t>Local review and adoption</w:t>
      </w:r>
    </w:p>
    <w:tbl>
      <w:tblPr>
        <w:tblStyle w:val="TableGrid"/>
        <w:tblW w:w="0" w:type="auto"/>
        <w:tblLook w:val="04A0" w:firstRow="1" w:lastRow="0" w:firstColumn="1" w:lastColumn="0" w:noHBand="0" w:noVBand="1"/>
      </w:tblPr>
      <w:tblGrid>
        <w:gridCol w:w="4248"/>
        <w:gridCol w:w="4365"/>
      </w:tblGrid>
      <w:tr w:rsidR="005432DD" w:rsidRPr="00812579" w14:paraId="6220F19C" w14:textId="77777777" w:rsidTr="00716319">
        <w:tc>
          <w:tcPr>
            <w:tcW w:w="4248" w:type="dxa"/>
          </w:tcPr>
          <w:p w14:paraId="6F1EF854" w14:textId="77777777" w:rsidR="005432DD" w:rsidRPr="00812579" w:rsidRDefault="005432DD" w:rsidP="00716319">
            <w:pPr>
              <w:rPr>
                <w:rFonts w:cs="Arial"/>
                <w:b/>
                <w:bCs/>
              </w:rPr>
            </w:pPr>
            <w:r>
              <w:rPr>
                <w:rFonts w:cs="Arial"/>
                <w:b/>
                <w:bCs/>
              </w:rPr>
              <w:t>Local approval</w:t>
            </w:r>
          </w:p>
        </w:tc>
        <w:tc>
          <w:tcPr>
            <w:tcW w:w="4365" w:type="dxa"/>
          </w:tcPr>
          <w:p w14:paraId="1229A162" w14:textId="77777777" w:rsidR="005432DD" w:rsidRPr="00812579" w:rsidRDefault="005432DD" w:rsidP="00716319">
            <w:pPr>
              <w:rPr>
                <w:rFonts w:cs="Arial"/>
                <w:b/>
                <w:bCs/>
              </w:rPr>
            </w:pPr>
            <w:r>
              <w:rPr>
                <w:rFonts w:cs="Arial"/>
                <w:b/>
                <w:bCs/>
              </w:rPr>
              <w:t>Date</w:t>
            </w:r>
          </w:p>
        </w:tc>
      </w:tr>
      <w:tr w:rsidR="005A7119" w14:paraId="141E8B71" w14:textId="77777777" w:rsidTr="00716319">
        <w:tc>
          <w:tcPr>
            <w:tcW w:w="4248" w:type="dxa"/>
          </w:tcPr>
          <w:p w14:paraId="24E1D2AD" w14:textId="782ABC1D" w:rsidR="005A7119" w:rsidRDefault="005A7119" w:rsidP="005A7119">
            <w:pPr>
              <w:rPr>
                <w:rFonts w:cs="Arial"/>
              </w:rPr>
            </w:pPr>
            <w:r>
              <w:rPr>
                <w:rFonts w:cs="Arial"/>
              </w:rPr>
              <w:t>Local content added</w:t>
            </w:r>
          </w:p>
        </w:tc>
        <w:tc>
          <w:tcPr>
            <w:tcW w:w="4365" w:type="dxa"/>
          </w:tcPr>
          <w:p w14:paraId="065C0AFF" w14:textId="77777777" w:rsidR="005A7119" w:rsidRDefault="005A7119" w:rsidP="005A7119">
            <w:pPr>
              <w:rPr>
                <w:rFonts w:cs="Arial"/>
              </w:rPr>
            </w:pPr>
          </w:p>
        </w:tc>
      </w:tr>
      <w:tr w:rsidR="005A7119" w14:paraId="5274CE57" w14:textId="77777777" w:rsidTr="00716319">
        <w:tc>
          <w:tcPr>
            <w:tcW w:w="4248" w:type="dxa"/>
          </w:tcPr>
          <w:p w14:paraId="72D8275E" w14:textId="7443672A" w:rsidR="005A7119" w:rsidRDefault="005A7119" w:rsidP="005A7119">
            <w:pPr>
              <w:rPr>
                <w:rFonts w:cs="Arial"/>
              </w:rPr>
            </w:pPr>
            <w:r>
              <w:rPr>
                <w:rFonts w:cs="Arial"/>
              </w:rPr>
              <w:t xml:space="preserve">Approved for use by </w:t>
            </w:r>
            <w:r w:rsidR="001D2073">
              <w:rPr>
                <w:rFonts w:cs="Arial"/>
              </w:rPr>
              <w:t>Humber and North Yorkshire</w:t>
            </w:r>
            <w:r>
              <w:rPr>
                <w:rFonts w:cs="Arial"/>
              </w:rPr>
              <w:t xml:space="preserve"> ICB </w:t>
            </w:r>
          </w:p>
        </w:tc>
        <w:tc>
          <w:tcPr>
            <w:tcW w:w="4365" w:type="dxa"/>
          </w:tcPr>
          <w:p w14:paraId="696B3FA0" w14:textId="77777777" w:rsidR="005A7119" w:rsidRDefault="005A7119" w:rsidP="005A7119">
            <w:pPr>
              <w:rPr>
                <w:rFonts w:cs="Arial"/>
              </w:rPr>
            </w:pPr>
          </w:p>
        </w:tc>
      </w:tr>
      <w:tr w:rsidR="005432DD" w14:paraId="07FC85B1" w14:textId="77777777" w:rsidTr="00716319">
        <w:tc>
          <w:tcPr>
            <w:tcW w:w="4248" w:type="dxa"/>
          </w:tcPr>
          <w:p w14:paraId="661CCB0D" w14:textId="77777777" w:rsidR="005432DD" w:rsidRDefault="005432DD" w:rsidP="00716319">
            <w:pPr>
              <w:rPr>
                <w:rFonts w:cs="Arial"/>
              </w:rPr>
            </w:pPr>
          </w:p>
        </w:tc>
        <w:tc>
          <w:tcPr>
            <w:tcW w:w="4365" w:type="dxa"/>
          </w:tcPr>
          <w:p w14:paraId="79A69DB1" w14:textId="77777777" w:rsidR="005432DD" w:rsidRDefault="005432DD" w:rsidP="00716319">
            <w:pPr>
              <w:rPr>
                <w:rFonts w:cs="Arial"/>
              </w:rPr>
            </w:pPr>
          </w:p>
        </w:tc>
      </w:tr>
    </w:tbl>
    <w:p w14:paraId="4E87CD01" w14:textId="77777777" w:rsidR="00812579" w:rsidRDefault="00812579">
      <w:pPr>
        <w:rPr>
          <w:rFonts w:cs="Arial"/>
        </w:rPr>
      </w:pPr>
    </w:p>
    <w:p w14:paraId="2EA3AED0" w14:textId="623DE270" w:rsidR="005A7119" w:rsidRDefault="005A7119" w:rsidP="005A7119">
      <w:pPr>
        <w:rPr>
          <w:rFonts w:cs="Arial"/>
          <w:sz w:val="24"/>
          <w:szCs w:val="24"/>
        </w:rPr>
      </w:pPr>
      <w:r w:rsidRPr="005A633C">
        <w:rPr>
          <w:rFonts w:cs="Arial"/>
          <w:sz w:val="24"/>
          <w:szCs w:val="24"/>
        </w:rPr>
        <w:t>Clinical content has been reviewed and updated by the RDTC on the date indicated above.</w:t>
      </w:r>
      <w:r>
        <w:rPr>
          <w:rFonts w:cs="Arial"/>
          <w:sz w:val="24"/>
          <w:szCs w:val="24"/>
        </w:rPr>
        <w:t xml:space="preserve"> Every effort is made to keep the content up to date</w:t>
      </w:r>
      <w:r w:rsidRPr="005A633C">
        <w:rPr>
          <w:rFonts w:cs="Arial"/>
          <w:sz w:val="24"/>
          <w:szCs w:val="24"/>
        </w:rPr>
        <w:t xml:space="preserve">. </w:t>
      </w:r>
      <w:r>
        <w:rPr>
          <w:rFonts w:cs="Arial"/>
          <w:sz w:val="24"/>
          <w:szCs w:val="24"/>
        </w:rPr>
        <w:t xml:space="preserve">These templates are provided to the North West and North East and Yorkshire ICBs for localisation and approval through standard ICB processes. The most recent version is available on the RDTC website at </w:t>
      </w:r>
      <w:hyperlink r:id="rId12" w:history="1">
        <w:r w:rsidR="00A5412A" w:rsidRPr="004F1AD9">
          <w:rPr>
            <w:rStyle w:val="Hyperlink"/>
            <w:rFonts w:cs="Arial"/>
            <w:sz w:val="24"/>
            <w:szCs w:val="24"/>
          </w:rPr>
          <w:t>https://rdtc.nhs.uk/publication-type/shared-care/</w:t>
        </w:r>
      </w:hyperlink>
      <w:r w:rsidR="00A5412A">
        <w:rPr>
          <w:rFonts w:cs="Arial"/>
          <w:sz w:val="24"/>
          <w:szCs w:val="24"/>
        </w:rPr>
        <w:t xml:space="preserve">. </w:t>
      </w:r>
    </w:p>
    <w:p w14:paraId="58762991" w14:textId="77777777" w:rsidR="005A7119" w:rsidRDefault="005A7119" w:rsidP="005A7119">
      <w:pPr>
        <w:rPr>
          <w:rFonts w:cs="Arial"/>
          <w:sz w:val="24"/>
          <w:szCs w:val="24"/>
        </w:rPr>
      </w:pPr>
    </w:p>
    <w:p w14:paraId="48258EDF" w14:textId="77777777" w:rsidR="005A7119" w:rsidRDefault="005A7119" w:rsidP="005A7119">
      <w:pPr>
        <w:rPr>
          <w:rFonts w:cs="Arial"/>
          <w:sz w:val="24"/>
          <w:szCs w:val="24"/>
        </w:rPr>
      </w:pPr>
      <w:r w:rsidRPr="00B92717">
        <w:rPr>
          <w:rFonts w:cs="Arial"/>
          <w:sz w:val="24"/>
          <w:szCs w:val="24"/>
          <w:highlight w:val="yellow"/>
        </w:rPr>
        <w:t>Information requiring local completion is highlighted.</w:t>
      </w:r>
      <w:r w:rsidRPr="005A633C">
        <w:rPr>
          <w:rFonts w:cs="Arial"/>
          <w:sz w:val="24"/>
          <w:szCs w:val="24"/>
        </w:rPr>
        <w:t xml:space="preserve"> </w:t>
      </w:r>
    </w:p>
    <w:p w14:paraId="1966D306" w14:textId="77777777" w:rsidR="005A633C" w:rsidRDefault="005A633C">
      <w:pPr>
        <w:rPr>
          <w:rFonts w:cs="Arial"/>
          <w:sz w:val="24"/>
          <w:szCs w:val="24"/>
        </w:rPr>
      </w:pPr>
    </w:p>
    <w:p w14:paraId="3C7A5CC4" w14:textId="57FF4980" w:rsidR="005A633C" w:rsidRDefault="005A633C">
      <w:pPr>
        <w:rPr>
          <w:rFonts w:cs="Arial"/>
          <w:sz w:val="24"/>
          <w:szCs w:val="24"/>
        </w:rPr>
      </w:pPr>
      <w:r w:rsidRPr="005A633C">
        <w:rPr>
          <w:rFonts w:cs="Arial"/>
          <w:sz w:val="24"/>
          <w:szCs w:val="24"/>
        </w:rPr>
        <w:lastRenderedPageBreak/>
        <w:t xml:space="preserve">This document is intended for use by </w:t>
      </w:r>
      <w:r>
        <w:rPr>
          <w:rFonts w:cs="Arial"/>
          <w:sz w:val="24"/>
          <w:szCs w:val="24"/>
        </w:rPr>
        <w:t>NHS</w:t>
      </w:r>
      <w:r w:rsidRPr="005A633C">
        <w:rPr>
          <w:rFonts w:cs="Arial"/>
          <w:sz w:val="24"/>
          <w:szCs w:val="24"/>
        </w:rPr>
        <w:t xml:space="preserve"> healthcare professionals and cannot be used for commercial or marketing purposes</w:t>
      </w:r>
      <w:r>
        <w:rPr>
          <w:rFonts w:cs="Arial"/>
          <w:sz w:val="24"/>
          <w:szCs w:val="24"/>
        </w:rPr>
        <w:t>.</w:t>
      </w:r>
    </w:p>
    <w:p w14:paraId="56B90C64" w14:textId="59699438" w:rsidR="006179D7" w:rsidRDefault="006179D7">
      <w:pPr>
        <w:spacing w:before="0" w:after="160"/>
        <w:rPr>
          <w:rFonts w:cs="Arial"/>
          <w:sz w:val="24"/>
          <w:szCs w:val="24"/>
        </w:rPr>
      </w:pPr>
      <w:r>
        <w:rPr>
          <w:rFonts w:cs="Arial"/>
          <w:sz w:val="24"/>
          <w:szCs w:val="24"/>
        </w:rPr>
        <w:br w:type="page"/>
      </w:r>
    </w:p>
    <w:p w14:paraId="2EBD1324" w14:textId="007BFF97" w:rsidR="00F321FC" w:rsidRPr="00812579" w:rsidRDefault="00F321FC">
      <w:pPr>
        <w:rPr>
          <w:rFonts w:cs="Arial"/>
          <w:b/>
          <w:bCs/>
          <w:sz w:val="24"/>
          <w:szCs w:val="24"/>
        </w:rPr>
      </w:pPr>
      <w:r w:rsidRPr="00812579">
        <w:rPr>
          <w:rFonts w:cs="Arial"/>
          <w:b/>
          <w:bCs/>
          <w:sz w:val="24"/>
          <w:szCs w:val="24"/>
        </w:rPr>
        <w:lastRenderedPageBreak/>
        <w:t>Shared Care Protocol</w:t>
      </w:r>
    </w:p>
    <w:p w14:paraId="0E304D85" w14:textId="1F53608C" w:rsidR="00F321FC" w:rsidRPr="00067A0E" w:rsidRDefault="00067A0E" w:rsidP="00067A0E">
      <w:pPr>
        <w:pStyle w:val="Heading2"/>
        <w:numPr>
          <w:ilvl w:val="0"/>
          <w:numId w:val="0"/>
        </w:numPr>
        <w:rPr>
          <w:sz w:val="24"/>
          <w:szCs w:val="28"/>
        </w:rPr>
      </w:pPr>
      <w:r w:rsidRPr="00067A0E">
        <w:rPr>
          <w:sz w:val="24"/>
          <w:szCs w:val="28"/>
        </w:rPr>
        <w:t>Azathioprine and mercaptopurine</w:t>
      </w:r>
      <w:r w:rsidR="00F321FC" w:rsidRPr="00067A0E">
        <w:rPr>
          <w:sz w:val="24"/>
          <w:szCs w:val="28"/>
        </w:rPr>
        <w:t xml:space="preserve"> for patients within adult services</w:t>
      </w:r>
      <w:r w:rsidRPr="00067A0E">
        <w:rPr>
          <w:sz w:val="24"/>
          <w:szCs w:val="28"/>
        </w:rPr>
        <w:t xml:space="preserve"> (non-transplant</w:t>
      </w:r>
      <w:r>
        <w:rPr>
          <w:sz w:val="24"/>
          <w:szCs w:val="28"/>
        </w:rPr>
        <w:t xml:space="preserve"> </w:t>
      </w:r>
      <w:r w:rsidRPr="00067A0E">
        <w:rPr>
          <w:sz w:val="24"/>
          <w:szCs w:val="28"/>
        </w:rPr>
        <w:t>indications)</w:t>
      </w:r>
    </w:p>
    <w:tbl>
      <w:tblPr>
        <w:tblStyle w:val="TableGridLight1"/>
        <w:tblW w:w="0" w:type="auto"/>
        <w:tblInd w:w="-5" w:type="dxa"/>
        <w:tblCellMar>
          <w:top w:w="57" w:type="dxa"/>
          <w:bottom w:w="57" w:type="dxa"/>
        </w:tblCellMar>
        <w:tblLook w:val="0480" w:firstRow="0" w:lastRow="0" w:firstColumn="1" w:lastColumn="0" w:noHBand="0" w:noVBand="1"/>
      </w:tblPr>
      <w:tblGrid>
        <w:gridCol w:w="2199"/>
        <w:gridCol w:w="8262"/>
      </w:tblGrid>
      <w:tr w:rsidR="00067A0E" w:rsidRPr="00F321FC" w14:paraId="3FF50130" w14:textId="77777777" w:rsidTr="0A1AD0EA">
        <w:tc>
          <w:tcPr>
            <w:tcW w:w="2199" w:type="dxa"/>
            <w:tcBorders>
              <w:top w:val="single" w:sz="4" w:space="0" w:color="BFBFBF" w:themeColor="background1" w:themeShade="BF"/>
            </w:tcBorders>
          </w:tcPr>
          <w:p w14:paraId="60850D61" w14:textId="74515AEE" w:rsidR="00067A0E" w:rsidRPr="00F321FC" w:rsidRDefault="00067A0E" w:rsidP="00067A0E">
            <w:pPr>
              <w:pStyle w:val="Heading2"/>
              <w:rPr>
                <w:rFonts w:cs="Arial"/>
              </w:rPr>
            </w:pPr>
            <w:bookmarkStart w:id="0" w:name="one_background"/>
            <w:bookmarkStart w:id="1" w:name="_Toc149231785"/>
            <w:r w:rsidRPr="00F321FC">
              <w:rPr>
                <w:rFonts w:cs="Arial"/>
              </w:rPr>
              <w:t>Background</w:t>
            </w:r>
            <w:bookmarkEnd w:id="0"/>
            <w:bookmarkEnd w:id="1"/>
          </w:p>
        </w:tc>
        <w:tc>
          <w:tcPr>
            <w:tcW w:w="8262" w:type="dxa"/>
            <w:tcBorders>
              <w:top w:val="single" w:sz="4" w:space="0" w:color="BFBFBF" w:themeColor="background1" w:themeShade="BF"/>
            </w:tcBorders>
          </w:tcPr>
          <w:p w14:paraId="3DD29790" w14:textId="77777777" w:rsidR="00067A0E" w:rsidRPr="00C14533" w:rsidRDefault="00067A0E" w:rsidP="00067A0E">
            <w:pPr>
              <w:rPr>
                <w:rFonts w:cs="Arial"/>
              </w:rPr>
            </w:pPr>
            <w:r w:rsidRPr="00C14533">
              <w:rPr>
                <w:rFonts w:cs="Arial"/>
              </w:rPr>
              <w:t xml:space="preserve">Azathioprine and mercaptopurine are disease modifying anti-rheumatic drugs (DMARDs). They are used as immunosuppressant anti-metabolites either alone or, more commonly, in combination with other agents (usually corticosteroids) to influence the immune response. Therapeutic effect may be evident only after weeks or months and can include a steroid sparing effect, thereby reducing the toxicity associated with high dosage and prolonged usage of corticosteroids. </w:t>
            </w:r>
          </w:p>
          <w:p w14:paraId="6B5F3EB1" w14:textId="530D3C0A" w:rsidR="00067A0E" w:rsidRPr="00B87200" w:rsidRDefault="00067A0E" w:rsidP="00067A0E">
            <w:pPr>
              <w:rPr>
                <w:rFonts w:cs="Arial"/>
              </w:rPr>
            </w:pPr>
            <w:r w:rsidRPr="00C14533">
              <w:rPr>
                <w:rFonts w:cs="Arial"/>
              </w:rPr>
              <w:t>Azathioprine and mercaptopurine are not licensed for all the conditions they are used to treat, as noted below. However, their use for the indications below are established and supported by various sources and bodies including the BNF, NICE, British Society for Rheumatology (BSR) and British Health Professionals in Rheumatology (BHPR), British Association of Dermatologists (BAD), British Thoracic Society (BTS), Association of British Neurologists (ABN) and British Society of Gastroenterology (BSG).</w:t>
            </w:r>
          </w:p>
        </w:tc>
      </w:tr>
      <w:tr w:rsidR="00067A0E" w:rsidRPr="00F321FC" w14:paraId="700AF380" w14:textId="77777777" w:rsidTr="0A1AD0EA">
        <w:tc>
          <w:tcPr>
            <w:tcW w:w="2199" w:type="dxa"/>
          </w:tcPr>
          <w:p w14:paraId="353B7610" w14:textId="421AD839" w:rsidR="00067A0E" w:rsidRPr="00F321FC" w:rsidRDefault="00067A0E" w:rsidP="00067A0E">
            <w:pPr>
              <w:pStyle w:val="Heading2"/>
              <w:rPr>
                <w:rFonts w:cs="Arial"/>
              </w:rPr>
            </w:pPr>
            <w:bookmarkStart w:id="2" w:name="two_indications"/>
            <w:bookmarkStart w:id="3" w:name="_Toc149231786"/>
            <w:r w:rsidRPr="00F321FC">
              <w:rPr>
                <w:rFonts w:cs="Arial"/>
              </w:rPr>
              <w:t xml:space="preserve">Licensed </w:t>
            </w:r>
            <w:r>
              <w:rPr>
                <w:rFonts w:cs="Arial"/>
              </w:rPr>
              <w:t xml:space="preserve">and agreed off-label </w:t>
            </w:r>
            <w:r w:rsidRPr="00F321FC">
              <w:rPr>
                <w:rFonts w:cs="Arial"/>
              </w:rPr>
              <w:t>indications</w:t>
            </w:r>
            <w:bookmarkEnd w:id="2"/>
            <w:bookmarkEnd w:id="3"/>
          </w:p>
        </w:tc>
        <w:tc>
          <w:tcPr>
            <w:tcW w:w="8262" w:type="dxa"/>
          </w:tcPr>
          <w:p w14:paraId="4F3B64A1" w14:textId="77777777" w:rsidR="00067A0E" w:rsidRPr="00C14533" w:rsidRDefault="00067A0E" w:rsidP="00067A0E">
            <w:pPr>
              <w:pStyle w:val="Heading3"/>
            </w:pPr>
            <w:r w:rsidRPr="00C14533">
              <w:t>Azathioprine</w:t>
            </w:r>
          </w:p>
          <w:p w14:paraId="34904DE1" w14:textId="77777777" w:rsidR="00067A0E" w:rsidRPr="00C14533" w:rsidRDefault="00067A0E" w:rsidP="00067A0E">
            <w:pPr>
              <w:rPr>
                <w:rFonts w:cs="Arial"/>
              </w:rPr>
            </w:pPr>
            <w:r w:rsidRPr="00C14533">
              <w:rPr>
                <w:rFonts w:cs="Arial"/>
              </w:rPr>
              <w:t>The licensed indications for azathioprine include:</w:t>
            </w:r>
          </w:p>
          <w:p w14:paraId="1F087EF7" w14:textId="77777777" w:rsidR="00067A0E" w:rsidRPr="00C14533" w:rsidRDefault="00067A0E" w:rsidP="00067A0E">
            <w:pPr>
              <w:pStyle w:val="ListParagraph"/>
              <w:numPr>
                <w:ilvl w:val="0"/>
                <w:numId w:val="44"/>
              </w:numPr>
              <w:rPr>
                <w:rFonts w:cs="Arial"/>
              </w:rPr>
            </w:pPr>
            <w:r w:rsidRPr="00C14533">
              <w:rPr>
                <w:rFonts w:cs="Arial"/>
              </w:rPr>
              <w:t>Auto-immune chronic active hepatitis</w:t>
            </w:r>
          </w:p>
          <w:p w14:paraId="23FB957C" w14:textId="77777777" w:rsidR="00067A0E" w:rsidRDefault="00067A0E" w:rsidP="00067A0E">
            <w:pPr>
              <w:pStyle w:val="ListParagraph"/>
              <w:numPr>
                <w:ilvl w:val="0"/>
                <w:numId w:val="44"/>
              </w:numPr>
              <w:rPr>
                <w:rFonts w:cs="Arial"/>
              </w:rPr>
            </w:pPr>
            <w:r w:rsidRPr="00C14533">
              <w:rPr>
                <w:rFonts w:cs="Arial"/>
              </w:rPr>
              <w:t>Auto-immune haemolytic anaemia</w:t>
            </w:r>
          </w:p>
          <w:p w14:paraId="05A28207" w14:textId="77777777" w:rsidR="00067A0E" w:rsidRPr="00C14533" w:rsidRDefault="00067A0E" w:rsidP="00067A0E">
            <w:pPr>
              <w:pStyle w:val="ListParagraph"/>
              <w:numPr>
                <w:ilvl w:val="0"/>
                <w:numId w:val="44"/>
              </w:numPr>
              <w:rPr>
                <w:rFonts w:cs="Arial"/>
              </w:rPr>
            </w:pPr>
            <w:proofErr w:type="spellStart"/>
            <w:r w:rsidRPr="009E018A">
              <w:rPr>
                <w:rFonts w:cs="Arial"/>
              </w:rPr>
              <w:t>Behçet’s</w:t>
            </w:r>
            <w:proofErr w:type="spellEnd"/>
            <w:r w:rsidRPr="009E018A">
              <w:rPr>
                <w:rFonts w:cs="Arial"/>
              </w:rPr>
              <w:t xml:space="preserve"> disease</w:t>
            </w:r>
          </w:p>
          <w:p w14:paraId="46630110" w14:textId="77777777" w:rsidR="00067A0E" w:rsidRPr="00C14533" w:rsidRDefault="00067A0E" w:rsidP="00067A0E">
            <w:pPr>
              <w:pStyle w:val="ListParagraph"/>
              <w:numPr>
                <w:ilvl w:val="0"/>
                <w:numId w:val="44"/>
              </w:numPr>
              <w:rPr>
                <w:rFonts w:cs="Arial"/>
              </w:rPr>
            </w:pPr>
            <w:r w:rsidRPr="00C14533">
              <w:rPr>
                <w:rFonts w:cs="Arial"/>
              </w:rPr>
              <w:t xml:space="preserve">Chronic refractory idiopathic thrombocytopenic purpura </w:t>
            </w:r>
          </w:p>
          <w:p w14:paraId="5F2C9754" w14:textId="77777777" w:rsidR="00067A0E" w:rsidRPr="00C14533" w:rsidRDefault="00067A0E" w:rsidP="00067A0E">
            <w:pPr>
              <w:pStyle w:val="ListParagraph"/>
              <w:numPr>
                <w:ilvl w:val="0"/>
                <w:numId w:val="44"/>
              </w:numPr>
              <w:rPr>
                <w:rFonts w:cs="Arial"/>
              </w:rPr>
            </w:pPr>
            <w:r w:rsidRPr="00C14533">
              <w:rPr>
                <w:rFonts w:cs="Arial"/>
              </w:rPr>
              <w:t>Dermatomyositis</w:t>
            </w:r>
          </w:p>
          <w:p w14:paraId="4CB66D86" w14:textId="77777777" w:rsidR="00067A0E" w:rsidRPr="00C14533" w:rsidRDefault="00067A0E" w:rsidP="00067A0E">
            <w:pPr>
              <w:pStyle w:val="ListParagraph"/>
              <w:numPr>
                <w:ilvl w:val="0"/>
                <w:numId w:val="44"/>
              </w:numPr>
              <w:rPr>
                <w:rFonts w:cs="Arial"/>
              </w:rPr>
            </w:pPr>
            <w:r w:rsidRPr="00C14533">
              <w:rPr>
                <w:rFonts w:cs="Arial"/>
              </w:rPr>
              <w:t>Inflammatory bowel disease (IBD)</w:t>
            </w:r>
          </w:p>
          <w:p w14:paraId="0D9478C3" w14:textId="77777777" w:rsidR="00067A0E" w:rsidRPr="00C14533" w:rsidRDefault="00067A0E" w:rsidP="00067A0E">
            <w:pPr>
              <w:pStyle w:val="ListParagraph"/>
              <w:numPr>
                <w:ilvl w:val="0"/>
                <w:numId w:val="44"/>
              </w:numPr>
              <w:rPr>
                <w:rFonts w:cs="Arial"/>
              </w:rPr>
            </w:pPr>
            <w:r w:rsidRPr="00C14533">
              <w:rPr>
                <w:rFonts w:cs="Arial"/>
              </w:rPr>
              <w:t>Pemphigus vulgaris</w:t>
            </w:r>
          </w:p>
          <w:p w14:paraId="13E98478" w14:textId="77777777" w:rsidR="00067A0E" w:rsidRPr="00C14533" w:rsidRDefault="00067A0E" w:rsidP="00067A0E">
            <w:pPr>
              <w:pStyle w:val="ListParagraph"/>
              <w:numPr>
                <w:ilvl w:val="0"/>
                <w:numId w:val="44"/>
              </w:numPr>
              <w:rPr>
                <w:rFonts w:cs="Arial"/>
              </w:rPr>
            </w:pPr>
            <w:r w:rsidRPr="00C14533">
              <w:rPr>
                <w:rFonts w:cs="Arial"/>
              </w:rPr>
              <w:t>Polyarteritis nodosa</w:t>
            </w:r>
          </w:p>
          <w:p w14:paraId="008BA8D8" w14:textId="77777777" w:rsidR="00067A0E" w:rsidRPr="00C14533" w:rsidRDefault="00067A0E" w:rsidP="00067A0E">
            <w:pPr>
              <w:pStyle w:val="ListParagraph"/>
              <w:numPr>
                <w:ilvl w:val="0"/>
                <w:numId w:val="44"/>
              </w:numPr>
              <w:rPr>
                <w:rFonts w:cs="Arial"/>
              </w:rPr>
            </w:pPr>
            <w:r w:rsidRPr="00C14533">
              <w:rPr>
                <w:rFonts w:cs="Arial"/>
              </w:rPr>
              <w:t>Polymyositis</w:t>
            </w:r>
          </w:p>
          <w:p w14:paraId="08D91142" w14:textId="77777777" w:rsidR="00067A0E" w:rsidRPr="00C14533" w:rsidRDefault="00067A0E" w:rsidP="00067A0E">
            <w:pPr>
              <w:pStyle w:val="ListParagraph"/>
              <w:numPr>
                <w:ilvl w:val="0"/>
                <w:numId w:val="44"/>
              </w:numPr>
              <w:rPr>
                <w:rFonts w:cs="Arial"/>
              </w:rPr>
            </w:pPr>
            <w:r w:rsidRPr="00C14533">
              <w:rPr>
                <w:rFonts w:cs="Arial"/>
              </w:rPr>
              <w:t>Pyoderma gangrenosum</w:t>
            </w:r>
          </w:p>
          <w:p w14:paraId="0A77B998" w14:textId="77777777" w:rsidR="00067A0E" w:rsidRPr="00C14533" w:rsidRDefault="00067A0E" w:rsidP="00067A0E">
            <w:pPr>
              <w:pStyle w:val="ListParagraph"/>
              <w:numPr>
                <w:ilvl w:val="0"/>
                <w:numId w:val="44"/>
              </w:numPr>
              <w:rPr>
                <w:rFonts w:cs="Arial"/>
              </w:rPr>
            </w:pPr>
            <w:r w:rsidRPr="00C14533">
              <w:rPr>
                <w:rFonts w:cs="Arial"/>
              </w:rPr>
              <w:t xml:space="preserve">Rheumatoid arthritis </w:t>
            </w:r>
          </w:p>
          <w:p w14:paraId="2E17A611" w14:textId="77777777" w:rsidR="00067A0E" w:rsidRPr="00C14533" w:rsidRDefault="00067A0E" w:rsidP="00067A0E">
            <w:pPr>
              <w:pStyle w:val="ListParagraph"/>
              <w:numPr>
                <w:ilvl w:val="0"/>
                <w:numId w:val="44"/>
              </w:numPr>
              <w:rPr>
                <w:rFonts w:cs="Arial"/>
              </w:rPr>
            </w:pPr>
            <w:r w:rsidRPr="00C14533">
              <w:rPr>
                <w:rFonts w:cs="Arial"/>
              </w:rPr>
              <w:t>Systemic lupus erythematosus (SLE)</w:t>
            </w:r>
          </w:p>
          <w:p w14:paraId="5C4AB1F4" w14:textId="77777777" w:rsidR="00067A0E" w:rsidRPr="00C14533" w:rsidRDefault="00067A0E" w:rsidP="00067A0E">
            <w:pPr>
              <w:rPr>
                <w:rFonts w:cs="Arial"/>
              </w:rPr>
            </w:pPr>
            <w:r w:rsidRPr="00C14533">
              <w:rPr>
                <w:rFonts w:cs="Arial"/>
              </w:rPr>
              <w:t xml:space="preserve">Licensed indications vary with brand. See relevant </w:t>
            </w:r>
            <w:hyperlink r:id="rId13" w:history="1">
              <w:r w:rsidRPr="00C14533">
                <w:rPr>
                  <w:rStyle w:val="Hyperlink"/>
                  <w:rFonts w:cs="Arial"/>
                </w:rPr>
                <w:t>summary of product characteristics</w:t>
              </w:r>
            </w:hyperlink>
            <w:r w:rsidRPr="00C14533">
              <w:rPr>
                <w:rFonts w:cs="Arial"/>
              </w:rPr>
              <w:t xml:space="preserve"> (SPC) for full details. </w:t>
            </w:r>
          </w:p>
          <w:p w14:paraId="3899C2AF" w14:textId="77777777" w:rsidR="00067A0E" w:rsidRDefault="00067A0E" w:rsidP="00067A0E">
            <w:pPr>
              <w:rPr>
                <w:rFonts w:cs="Arial"/>
              </w:rPr>
            </w:pPr>
          </w:p>
          <w:p w14:paraId="7DCE780E" w14:textId="77777777" w:rsidR="00067A0E" w:rsidRPr="00C14533" w:rsidRDefault="00067A0E" w:rsidP="00067A0E">
            <w:pPr>
              <w:rPr>
                <w:rFonts w:cs="Arial"/>
              </w:rPr>
            </w:pPr>
            <w:r w:rsidRPr="00C14533">
              <w:rPr>
                <w:rFonts w:cs="Arial"/>
              </w:rPr>
              <w:t>This shared care protocol also includes treatment of chronic inflammatory conditions where off-label use of azathioprine is appropriate, including, but not limited to the following specialities and conditions:</w:t>
            </w:r>
          </w:p>
          <w:p w14:paraId="74E0B209" w14:textId="77777777" w:rsidR="00067A0E" w:rsidRPr="00C14533" w:rsidRDefault="00067A0E" w:rsidP="00067A0E">
            <w:pPr>
              <w:pStyle w:val="ListParagraph"/>
              <w:numPr>
                <w:ilvl w:val="0"/>
                <w:numId w:val="43"/>
              </w:numPr>
              <w:rPr>
                <w:rFonts w:cs="Arial"/>
              </w:rPr>
            </w:pPr>
            <w:r w:rsidRPr="00C14533">
              <w:rPr>
                <w:rFonts w:cs="Arial"/>
              </w:rPr>
              <w:t>Dermatology (e.g. severe eczema)</w:t>
            </w:r>
          </w:p>
          <w:p w14:paraId="6B1AF456" w14:textId="77777777" w:rsidR="00067A0E" w:rsidRPr="00C14533" w:rsidRDefault="00067A0E" w:rsidP="00067A0E">
            <w:pPr>
              <w:pStyle w:val="ListParagraph"/>
              <w:numPr>
                <w:ilvl w:val="0"/>
                <w:numId w:val="43"/>
              </w:numPr>
              <w:rPr>
                <w:rFonts w:cs="Arial"/>
              </w:rPr>
            </w:pPr>
            <w:r w:rsidRPr="00C14533">
              <w:rPr>
                <w:rFonts w:cs="Arial"/>
              </w:rPr>
              <w:t>Neurology (e.g. myasthenia gravis, demyelinating conditions)</w:t>
            </w:r>
          </w:p>
          <w:p w14:paraId="041C64D5" w14:textId="77777777" w:rsidR="00067A0E" w:rsidRPr="00C14533" w:rsidRDefault="00067A0E" w:rsidP="00067A0E">
            <w:pPr>
              <w:pStyle w:val="ListParagraph"/>
              <w:numPr>
                <w:ilvl w:val="0"/>
                <w:numId w:val="43"/>
              </w:numPr>
              <w:rPr>
                <w:rFonts w:cs="Arial"/>
              </w:rPr>
            </w:pPr>
            <w:r w:rsidRPr="00C14533">
              <w:rPr>
                <w:rFonts w:cs="Arial"/>
              </w:rPr>
              <w:t>Ophthalmology (e.g. uveitis, scleritis)</w:t>
            </w:r>
          </w:p>
          <w:p w14:paraId="5054EDE9" w14:textId="7E28D656" w:rsidR="00067A0E" w:rsidRPr="00C14533" w:rsidRDefault="00067A0E" w:rsidP="00067A0E">
            <w:pPr>
              <w:pStyle w:val="ListParagraph"/>
              <w:numPr>
                <w:ilvl w:val="0"/>
                <w:numId w:val="43"/>
              </w:numPr>
              <w:rPr>
                <w:rFonts w:cs="Arial"/>
              </w:rPr>
            </w:pPr>
            <w:r w:rsidRPr="00C14533">
              <w:rPr>
                <w:rFonts w:cs="Arial"/>
              </w:rPr>
              <w:t>Oral medicine (e.g. refractory inflammatory oral disease)</w:t>
            </w:r>
          </w:p>
          <w:p w14:paraId="6537D5C4" w14:textId="6AB77C62" w:rsidR="00067A0E" w:rsidRPr="00C14533" w:rsidRDefault="00067A0E" w:rsidP="00067A0E">
            <w:pPr>
              <w:pStyle w:val="ListParagraph"/>
              <w:numPr>
                <w:ilvl w:val="0"/>
                <w:numId w:val="43"/>
              </w:numPr>
              <w:rPr>
                <w:rFonts w:cs="Arial"/>
              </w:rPr>
            </w:pPr>
            <w:r w:rsidRPr="00C14533">
              <w:rPr>
                <w:rFonts w:cs="Arial"/>
              </w:rPr>
              <w:t>Renal medicine (e.g. immune-mediated nephritis</w:t>
            </w:r>
            <w:ins w:id="4" w:author="STANIFORTH, Rachel (NHS NORTH OF ENGLAND COMMISSIONING SUPPORT UNIT)" w:date="2025-01-06T15:35:00Z">
              <w:r w:rsidR="00E10065">
                <w:rPr>
                  <w:rFonts w:cs="Arial"/>
                </w:rPr>
                <w:t xml:space="preserve">, </w:t>
              </w:r>
              <w:commentRangeStart w:id="5"/>
              <w:r w:rsidR="00E10065">
                <w:rPr>
                  <w:rFonts w:cs="Arial"/>
                </w:rPr>
                <w:t>vasculitis</w:t>
              </w:r>
            </w:ins>
            <w:commentRangeEnd w:id="5"/>
            <w:ins w:id="6" w:author="STANIFORTH, Rachel (NHS NORTH OF ENGLAND COMMISSIONING SUPPORT UNIT)" w:date="2025-01-06T15:37:00Z">
              <w:r w:rsidR="008C1AD6">
                <w:rPr>
                  <w:rStyle w:val="CommentReference"/>
                </w:rPr>
                <w:commentReference w:id="5"/>
              </w:r>
            </w:ins>
            <w:r w:rsidRPr="00C14533">
              <w:rPr>
                <w:rFonts w:cs="Arial"/>
              </w:rPr>
              <w:t>)</w:t>
            </w:r>
          </w:p>
          <w:p w14:paraId="2A109D0A" w14:textId="77777777" w:rsidR="00067A0E" w:rsidRPr="00C14533" w:rsidRDefault="00067A0E" w:rsidP="00067A0E">
            <w:pPr>
              <w:pStyle w:val="ListParagraph"/>
              <w:numPr>
                <w:ilvl w:val="0"/>
                <w:numId w:val="43"/>
              </w:numPr>
              <w:rPr>
                <w:rFonts w:cs="Arial"/>
              </w:rPr>
            </w:pPr>
            <w:r w:rsidRPr="00C14533">
              <w:rPr>
                <w:rFonts w:cs="Arial"/>
              </w:rPr>
              <w:t>Respiratory disease (e.g. interstitial lung disease)</w:t>
            </w:r>
          </w:p>
          <w:p w14:paraId="5A65647E" w14:textId="77777777" w:rsidR="00067A0E" w:rsidRPr="00C14533" w:rsidRDefault="00067A0E" w:rsidP="00067A0E">
            <w:pPr>
              <w:pStyle w:val="ListParagraph"/>
              <w:numPr>
                <w:ilvl w:val="0"/>
                <w:numId w:val="43"/>
              </w:numPr>
              <w:rPr>
                <w:rFonts w:cs="Arial"/>
              </w:rPr>
            </w:pPr>
            <w:r w:rsidRPr="00C14533">
              <w:rPr>
                <w:rFonts w:cs="Arial"/>
              </w:rPr>
              <w:t>Rheumatology (e.g. inflammatory arthritis, connective tissue disease, vasculitis, giant cell arteritis)</w:t>
            </w:r>
          </w:p>
          <w:p w14:paraId="7ECD2A22" w14:textId="77777777" w:rsidR="00067A0E" w:rsidRPr="00C14533" w:rsidRDefault="00067A0E" w:rsidP="00067A0E">
            <w:pPr>
              <w:rPr>
                <w:rFonts w:cs="Arial"/>
              </w:rPr>
            </w:pPr>
            <w:r w:rsidRPr="00C14533">
              <w:rPr>
                <w:rFonts w:cs="Arial"/>
              </w:rPr>
              <w:t xml:space="preserve">These indications are off-label. The initiating specialist </w:t>
            </w:r>
            <w:r w:rsidRPr="00C14533">
              <w:rPr>
                <w:rFonts w:cs="Arial"/>
                <w:u w:val="single"/>
              </w:rPr>
              <w:t>must specify the indication for each patient</w:t>
            </w:r>
            <w:r w:rsidRPr="00C14533">
              <w:rPr>
                <w:rFonts w:cs="Arial"/>
              </w:rPr>
              <w:t xml:space="preserve"> when initiating shared care and clearly state when use is off-label.</w:t>
            </w:r>
          </w:p>
          <w:p w14:paraId="1FD65DEE" w14:textId="77777777" w:rsidR="00067A0E" w:rsidRPr="00C14533" w:rsidRDefault="00067A0E" w:rsidP="00067A0E">
            <w:pPr>
              <w:rPr>
                <w:rFonts w:cs="Arial"/>
              </w:rPr>
            </w:pPr>
          </w:p>
          <w:p w14:paraId="7DDE256F" w14:textId="77777777" w:rsidR="00067A0E" w:rsidRPr="00C14533" w:rsidRDefault="00067A0E" w:rsidP="00067A0E">
            <w:pPr>
              <w:pStyle w:val="Heading3"/>
            </w:pPr>
            <w:r w:rsidRPr="00C14533">
              <w:lastRenderedPageBreak/>
              <w:t>Mercaptopurine</w:t>
            </w:r>
          </w:p>
          <w:p w14:paraId="4E4F1972" w14:textId="77777777" w:rsidR="00067A0E" w:rsidRPr="00C14533" w:rsidRDefault="00067A0E" w:rsidP="00067A0E">
            <w:pPr>
              <w:rPr>
                <w:rFonts w:cs="Arial"/>
              </w:rPr>
            </w:pPr>
            <w:r w:rsidRPr="00C14533">
              <w:rPr>
                <w:rFonts w:cs="Arial"/>
              </w:rPr>
              <w:t>This shared care protocol includes treatment of chronic inflammatory conditions where off-label use of mercaptopurine is appropriate, including, but not limited to the following conditions:</w:t>
            </w:r>
          </w:p>
          <w:p w14:paraId="4B9009A6" w14:textId="77777777" w:rsidR="00067A0E" w:rsidRPr="00C14533" w:rsidRDefault="00067A0E" w:rsidP="00067A0E">
            <w:pPr>
              <w:pStyle w:val="ListParagraph"/>
              <w:numPr>
                <w:ilvl w:val="0"/>
                <w:numId w:val="45"/>
              </w:numPr>
              <w:rPr>
                <w:rFonts w:cs="Arial"/>
              </w:rPr>
            </w:pPr>
            <w:r w:rsidRPr="00C14533">
              <w:rPr>
                <w:rFonts w:cs="Arial"/>
              </w:rPr>
              <w:t>Inflammatory bowel disease</w:t>
            </w:r>
          </w:p>
          <w:p w14:paraId="6FCEF9F9" w14:textId="77777777" w:rsidR="00067A0E" w:rsidRPr="00C14533" w:rsidRDefault="00067A0E" w:rsidP="00067A0E">
            <w:pPr>
              <w:pStyle w:val="ListParagraph"/>
              <w:numPr>
                <w:ilvl w:val="0"/>
                <w:numId w:val="45"/>
              </w:numPr>
              <w:rPr>
                <w:rFonts w:cs="Arial"/>
              </w:rPr>
            </w:pPr>
            <w:r w:rsidRPr="00C14533">
              <w:rPr>
                <w:rFonts w:cs="Arial"/>
              </w:rPr>
              <w:t xml:space="preserve">Autoimmune </w:t>
            </w:r>
            <w:proofErr w:type="spellStart"/>
            <w:r w:rsidRPr="00C14533">
              <w:rPr>
                <w:rFonts w:cs="Arial"/>
              </w:rPr>
              <w:t>encephalitides</w:t>
            </w:r>
            <w:proofErr w:type="spellEnd"/>
          </w:p>
          <w:p w14:paraId="7258A909" w14:textId="77777777" w:rsidR="00067A0E" w:rsidRPr="00C14533" w:rsidRDefault="00067A0E" w:rsidP="00067A0E">
            <w:pPr>
              <w:pStyle w:val="ListParagraph"/>
              <w:numPr>
                <w:ilvl w:val="0"/>
                <w:numId w:val="45"/>
              </w:numPr>
              <w:rPr>
                <w:rFonts w:cs="Arial"/>
              </w:rPr>
            </w:pPr>
            <w:r w:rsidRPr="00C14533">
              <w:rPr>
                <w:rFonts w:cs="Arial"/>
              </w:rPr>
              <w:t>Autoimmune hepatitis</w:t>
            </w:r>
          </w:p>
          <w:p w14:paraId="4E59A78B" w14:textId="77777777" w:rsidR="00067A0E" w:rsidRPr="00C14533" w:rsidRDefault="00067A0E" w:rsidP="00067A0E">
            <w:pPr>
              <w:rPr>
                <w:rFonts w:cs="Arial"/>
              </w:rPr>
            </w:pPr>
          </w:p>
          <w:p w14:paraId="607D6147" w14:textId="77777777" w:rsidR="00067A0E" w:rsidRPr="00C14533" w:rsidRDefault="00067A0E" w:rsidP="00067A0E">
            <w:pPr>
              <w:rPr>
                <w:rFonts w:cs="Arial"/>
              </w:rPr>
            </w:pPr>
            <w:r w:rsidRPr="00C14533">
              <w:rPr>
                <w:rFonts w:cs="Arial"/>
              </w:rPr>
              <w:t xml:space="preserve">These indications are off-label. The specialist </w:t>
            </w:r>
            <w:r w:rsidRPr="00C14533">
              <w:rPr>
                <w:rFonts w:cs="Arial"/>
                <w:u w:val="single"/>
              </w:rPr>
              <w:t xml:space="preserve">must specify the indication for each patient </w:t>
            </w:r>
            <w:r w:rsidRPr="00C14533">
              <w:rPr>
                <w:rFonts w:cs="Arial"/>
              </w:rPr>
              <w:t>when initiating shared care and clearly state when use is off-label.</w:t>
            </w:r>
          </w:p>
          <w:p w14:paraId="452D25AB" w14:textId="4509BC35" w:rsidR="00067A0E" w:rsidRPr="007A56FB" w:rsidRDefault="00067A0E" w:rsidP="00067A0E">
            <w:pPr>
              <w:rPr>
                <w:rFonts w:cs="Arial"/>
              </w:rPr>
            </w:pPr>
            <w:r w:rsidRPr="00C14533">
              <w:rPr>
                <w:rFonts w:cs="Arial"/>
              </w:rPr>
              <w:t>This shared care protocol applies to adults aged 18 and over. It does not include use of azathioprine or mercaptopurine for transplant or oncology indications.</w:t>
            </w:r>
          </w:p>
        </w:tc>
      </w:tr>
      <w:tr w:rsidR="00067A0E" w:rsidRPr="00F321FC" w14:paraId="36B1B999" w14:textId="77777777" w:rsidTr="0A1AD0EA">
        <w:tc>
          <w:tcPr>
            <w:tcW w:w="2199" w:type="dxa"/>
          </w:tcPr>
          <w:p w14:paraId="6F2C624B" w14:textId="515A3B01" w:rsidR="00067A0E" w:rsidRPr="00F321FC" w:rsidRDefault="00067A0E" w:rsidP="00067A0E">
            <w:pPr>
              <w:pStyle w:val="Heading2"/>
              <w:rPr>
                <w:rFonts w:cs="Arial"/>
              </w:rPr>
            </w:pPr>
            <w:bookmarkStart w:id="7" w:name="three_local_indications"/>
            <w:bookmarkStart w:id="8" w:name="_Toc149231787"/>
            <w:r w:rsidRPr="00F321FC">
              <w:rPr>
                <w:rFonts w:cs="Arial"/>
              </w:rPr>
              <w:lastRenderedPageBreak/>
              <w:t xml:space="preserve">Locally agreed </w:t>
            </w:r>
            <w:r>
              <w:rPr>
                <w:rFonts w:cs="Arial"/>
              </w:rPr>
              <w:t>indications</w:t>
            </w:r>
            <w:bookmarkEnd w:id="7"/>
            <w:bookmarkEnd w:id="8"/>
          </w:p>
        </w:tc>
        <w:tc>
          <w:tcPr>
            <w:tcW w:w="8262" w:type="dxa"/>
          </w:tcPr>
          <w:p w14:paraId="14C3CD90" w14:textId="15B9263F" w:rsidR="00067A0E" w:rsidRPr="000E2D8B" w:rsidRDefault="00067A0E" w:rsidP="00067A0E">
            <w:pPr>
              <w:rPr>
                <w:rFonts w:cs="Arial"/>
                <w:i/>
                <w:iCs/>
              </w:rPr>
            </w:pPr>
            <w:del w:id="9" w:author="STANIFORTH, Rachel (NHS NORTH OF ENGLAND COMMISSIONING SUPPORT UNIT)" w:date="2025-01-06T15:37:00Z">
              <w:r w:rsidRPr="000E2D8B" w:rsidDel="003F1A50">
                <w:rPr>
                  <w:rFonts w:cs="Arial"/>
                  <w:i/>
                  <w:iCs/>
                  <w:highlight w:val="yellow"/>
                </w:rPr>
                <w:delText>To be completed locally</w:delText>
              </w:r>
            </w:del>
            <w:ins w:id="10" w:author="STANIFORTH, Rachel (NHS NORTH OF ENGLAND COMMISSIONING SUPPORT UNIT)" w:date="2025-01-06T15:37:00Z">
              <w:r w:rsidR="003F1A50">
                <w:rPr>
                  <w:rFonts w:cs="Arial"/>
                  <w:i/>
                  <w:iCs/>
                </w:rPr>
                <w:t>As above</w:t>
              </w:r>
            </w:ins>
          </w:p>
        </w:tc>
      </w:tr>
      <w:tr w:rsidR="00067A0E" w:rsidRPr="00F321FC" w14:paraId="6823BC14" w14:textId="77777777" w:rsidTr="0A1AD0EA">
        <w:tc>
          <w:tcPr>
            <w:tcW w:w="2199" w:type="dxa"/>
          </w:tcPr>
          <w:p w14:paraId="5B29E378" w14:textId="09C1A858" w:rsidR="00067A0E" w:rsidRPr="00F321FC" w:rsidRDefault="00067A0E" w:rsidP="00067A0E">
            <w:pPr>
              <w:pStyle w:val="Heading2"/>
              <w:rPr>
                <w:rFonts w:cs="Arial"/>
              </w:rPr>
            </w:pPr>
            <w:bookmarkStart w:id="11" w:name="four_dosing"/>
            <w:bookmarkStart w:id="12" w:name="_Toc149231788"/>
            <w:r w:rsidRPr="00F321FC">
              <w:rPr>
                <w:rFonts w:cs="Arial"/>
              </w:rPr>
              <w:t>Initiation and ongoing dose regime</w:t>
            </w:r>
            <w:bookmarkEnd w:id="11"/>
            <w:bookmarkEnd w:id="12"/>
          </w:p>
        </w:tc>
        <w:tc>
          <w:tcPr>
            <w:tcW w:w="8262" w:type="dxa"/>
          </w:tcPr>
          <w:p w14:paraId="7847A54E" w14:textId="08A78FE7" w:rsidR="00067A0E" w:rsidRPr="00FB404F" w:rsidRDefault="00067A0E">
            <w:pPr>
              <w:rPr>
                <w:rFonts w:cs="Arial"/>
              </w:rPr>
            </w:pPr>
            <w:r w:rsidRPr="0A1AD0EA">
              <w:rPr>
                <w:rFonts w:cs="Arial"/>
              </w:rPr>
              <w:t xml:space="preserve">Transfer of monitoring and prescribing to primary care is normally after at least </w:t>
            </w:r>
            <w:commentRangeStart w:id="13"/>
            <w:ins w:id="14" w:author="STANIFORTH, Rachel (NHS NORTH OF ENGLAND COMMISSIONING SUPPORT UNIT)" w:date="2025-01-15T12:13:00Z">
              <w:r w:rsidRPr="0A1AD0EA">
                <w:rPr>
                  <w:rFonts w:cs="Arial"/>
                  <w:highlight w:val="yellow"/>
                </w:rPr>
                <w:t xml:space="preserve">12 </w:t>
              </w:r>
            </w:ins>
            <w:commentRangeEnd w:id="13"/>
            <w:r>
              <w:rPr>
                <w:rStyle w:val="CommentReference"/>
              </w:rPr>
              <w:commentReference w:id="13"/>
            </w:r>
            <w:r w:rsidRPr="0A1AD0EA">
              <w:rPr>
                <w:rFonts w:cs="Arial"/>
                <w:highlight w:val="yellow"/>
              </w:rPr>
              <w:t>weeks</w:t>
            </w:r>
            <w:r w:rsidRPr="0A1AD0EA">
              <w:rPr>
                <w:rFonts w:cs="Arial"/>
              </w:rPr>
              <w:t xml:space="preserve">, and when the patient’s dose has been optimised and with satisfactory investigation results for at least </w:t>
            </w:r>
            <w:commentRangeStart w:id="15"/>
            <w:ins w:id="16" w:author="STANIFORTH, Rachel (NHS NORTH OF ENGLAND COMMISSIONING SUPPORT UNIT)" w:date="2025-01-15T12:13:00Z">
              <w:r w:rsidRPr="0A1AD0EA">
                <w:rPr>
                  <w:rFonts w:cs="Arial"/>
                  <w:highlight w:val="yellow"/>
                </w:rPr>
                <w:t xml:space="preserve">12 </w:t>
              </w:r>
            </w:ins>
            <w:commentRangeEnd w:id="15"/>
            <w:r>
              <w:rPr>
                <w:rStyle w:val="CommentReference"/>
              </w:rPr>
              <w:commentReference w:id="15"/>
            </w:r>
            <w:commentRangeStart w:id="17"/>
            <w:r w:rsidRPr="0A1AD0EA">
              <w:rPr>
                <w:rFonts w:cs="Arial"/>
                <w:highlight w:val="yellow"/>
              </w:rPr>
              <w:t>weeks</w:t>
            </w:r>
            <w:commentRangeEnd w:id="17"/>
            <w:r>
              <w:rPr>
                <w:rStyle w:val="CommentReference"/>
              </w:rPr>
              <w:commentReference w:id="17"/>
            </w:r>
            <w:del w:id="18" w:author="RANSON, Christopher (NHS HUMBER AND NORTH YORKSHIRE ICB - 42D)" w:date="2025-01-24T15:54:00Z">
              <w:r w:rsidRPr="0A1AD0EA" w:rsidDel="00067A0E">
                <w:rPr>
                  <w:rFonts w:cs="Arial"/>
                </w:rPr>
                <w:delText>.</w:delText>
              </w:r>
            </w:del>
          </w:p>
          <w:p w14:paraId="6F9DAA14" w14:textId="77777777" w:rsidR="00067A0E" w:rsidRPr="00FB404F" w:rsidRDefault="00067A0E" w:rsidP="00067A0E">
            <w:pPr>
              <w:rPr>
                <w:rFonts w:cs="Arial"/>
              </w:rPr>
            </w:pPr>
            <w:r w:rsidRPr="00FB404F">
              <w:rPr>
                <w:rFonts w:cs="Arial"/>
              </w:rPr>
              <w:t>The duration of treatment &amp; frequency of review will be determined by the specialist, based on clinical response and tolerability.</w:t>
            </w:r>
          </w:p>
          <w:p w14:paraId="0E92AE24" w14:textId="7FB3ACAF" w:rsidR="00067A0E" w:rsidRPr="00FB404F" w:rsidRDefault="00067A0E" w:rsidP="00067A0E">
            <w:pPr>
              <w:rPr>
                <w:rFonts w:cs="Arial"/>
              </w:rPr>
            </w:pPr>
            <w:r w:rsidRPr="00FB404F">
              <w:rPr>
                <w:rFonts w:cs="Arial"/>
              </w:rPr>
              <w:t>All dose or formulation adjustments will be the responsibility of the specialist unless directions have been discussed and agreed with the primary care clinician.</w:t>
            </w:r>
          </w:p>
          <w:p w14:paraId="2C2F4BB5" w14:textId="77777777" w:rsidR="00067A0E" w:rsidRPr="00FB404F" w:rsidRDefault="00067A0E" w:rsidP="00067A0E">
            <w:pPr>
              <w:rPr>
                <w:rFonts w:cs="Arial"/>
              </w:rPr>
            </w:pPr>
            <w:r w:rsidRPr="00FB404F">
              <w:rPr>
                <w:rFonts w:cs="Arial"/>
              </w:rPr>
              <w:t>Termination of treatment will be the responsibility of the specialist.</w:t>
            </w:r>
          </w:p>
          <w:p w14:paraId="2D78342C" w14:textId="77777777" w:rsidR="00067A0E" w:rsidRPr="00FB404F" w:rsidRDefault="00067A0E" w:rsidP="00067A0E">
            <w:pPr>
              <w:rPr>
                <w:rFonts w:cs="Arial"/>
              </w:rPr>
            </w:pPr>
          </w:p>
          <w:p w14:paraId="77765885" w14:textId="77777777" w:rsidR="00067A0E" w:rsidRDefault="00067A0E" w:rsidP="00067A0E">
            <w:pPr>
              <w:pStyle w:val="Heading3"/>
            </w:pPr>
            <w:r w:rsidRPr="00FB404F">
              <w:t xml:space="preserve">Initial dosing: </w:t>
            </w:r>
          </w:p>
          <w:p w14:paraId="122ECCAC" w14:textId="77777777" w:rsidR="00067A0E" w:rsidRDefault="00067A0E" w:rsidP="00067A0E">
            <w:pPr>
              <w:spacing w:after="0"/>
            </w:pPr>
            <w:r>
              <w:t xml:space="preserve">There is a wide dose range depending on the indication. The selected dose will be tailored to the individual patient and decided by the specialist. </w:t>
            </w:r>
          </w:p>
          <w:p w14:paraId="286E9AC2" w14:textId="77777777" w:rsidR="00067A0E" w:rsidRPr="00681C47" w:rsidRDefault="00067A0E" w:rsidP="00067A0E">
            <w:pPr>
              <w:spacing w:after="0"/>
              <w:rPr>
                <w:b/>
                <w:bCs/>
              </w:rPr>
            </w:pPr>
            <w:r w:rsidRPr="00681C47">
              <w:rPr>
                <w:b/>
                <w:bCs/>
              </w:rPr>
              <w:t>The initial stabilisation period must be prescribed by the initiating specialist.</w:t>
            </w:r>
          </w:p>
          <w:p w14:paraId="3633C7C3" w14:textId="77777777" w:rsidR="00067A0E" w:rsidRPr="00FB404F" w:rsidRDefault="00067A0E" w:rsidP="00067A0E">
            <w:pPr>
              <w:rPr>
                <w:rFonts w:cs="Arial"/>
              </w:rPr>
            </w:pPr>
          </w:p>
          <w:p w14:paraId="7B836205" w14:textId="77777777" w:rsidR="00067A0E" w:rsidRPr="00FB404F" w:rsidRDefault="00067A0E" w:rsidP="00067A0E">
            <w:pPr>
              <w:pStyle w:val="Heading3"/>
              <w:rPr>
                <w:bCs/>
              </w:rPr>
            </w:pPr>
            <w:r w:rsidRPr="00FB404F">
              <w:t>Maintenance dose (following initial stabilisation):</w:t>
            </w:r>
          </w:p>
          <w:p w14:paraId="7A546661" w14:textId="77777777" w:rsidR="00067A0E" w:rsidRPr="00681C47" w:rsidRDefault="00067A0E" w:rsidP="00067A0E">
            <w:pPr>
              <w:rPr>
                <w:rFonts w:cs="Arial"/>
              </w:rPr>
            </w:pPr>
            <w:r w:rsidRPr="00681C47">
              <w:rPr>
                <w:rFonts w:cs="Arial"/>
              </w:rPr>
              <w:t xml:space="preserve">Usual dose range: </w:t>
            </w:r>
          </w:p>
          <w:p w14:paraId="12E88E27" w14:textId="77777777" w:rsidR="00067A0E" w:rsidRPr="00681C47" w:rsidRDefault="00067A0E" w:rsidP="00067A0E">
            <w:pPr>
              <w:pStyle w:val="ListParagraph"/>
              <w:numPr>
                <w:ilvl w:val="0"/>
                <w:numId w:val="46"/>
              </w:numPr>
              <w:rPr>
                <w:rFonts w:cs="Arial"/>
              </w:rPr>
            </w:pPr>
            <w:r w:rsidRPr="00681C47">
              <w:rPr>
                <w:rFonts w:cs="Arial"/>
              </w:rPr>
              <w:t xml:space="preserve">Azathioprine: 0.5–3 mg/kg daily, adjusted according to response. </w:t>
            </w:r>
          </w:p>
          <w:p w14:paraId="7EA22BD5" w14:textId="77777777" w:rsidR="00067A0E" w:rsidRPr="00681C47" w:rsidRDefault="00067A0E" w:rsidP="00067A0E">
            <w:pPr>
              <w:pStyle w:val="ListParagraph"/>
              <w:numPr>
                <w:ilvl w:val="0"/>
                <w:numId w:val="46"/>
              </w:numPr>
              <w:rPr>
                <w:rFonts w:cs="Arial"/>
              </w:rPr>
            </w:pPr>
            <w:r w:rsidRPr="00681C47">
              <w:rPr>
                <w:rFonts w:cs="Arial"/>
              </w:rPr>
              <w:t xml:space="preserve">Mercaptopurine: 1-1.5mg/kg daily, adjusted according to response. </w:t>
            </w:r>
          </w:p>
          <w:p w14:paraId="2E787707" w14:textId="77777777" w:rsidR="00067A0E" w:rsidRPr="00681C47" w:rsidRDefault="00067A0E" w:rsidP="00067A0E">
            <w:pPr>
              <w:rPr>
                <w:rFonts w:cs="Arial"/>
              </w:rPr>
            </w:pPr>
            <w:r w:rsidRPr="00681C47">
              <w:rPr>
                <w:rFonts w:cs="Arial"/>
              </w:rPr>
              <w:t>Some patients may respond to lower doses. Please note patients may be initiated on more than one DMARD.</w:t>
            </w:r>
          </w:p>
          <w:p w14:paraId="5E7B09B4" w14:textId="77777777" w:rsidR="00067A0E" w:rsidRDefault="00067A0E" w:rsidP="00067A0E">
            <w:pPr>
              <w:rPr>
                <w:rFonts w:cs="Arial"/>
                <w:b/>
                <w:bCs/>
              </w:rPr>
            </w:pPr>
            <w:r w:rsidRPr="00681C47">
              <w:rPr>
                <w:rFonts w:cs="Arial"/>
                <w:b/>
                <w:bCs/>
              </w:rPr>
              <w:t>The initial maintenance dose must be prescribed by the initiating specialist.</w:t>
            </w:r>
          </w:p>
          <w:p w14:paraId="31302724" w14:textId="77777777" w:rsidR="00067A0E" w:rsidRPr="00681C47" w:rsidRDefault="00067A0E" w:rsidP="00067A0E">
            <w:pPr>
              <w:rPr>
                <w:rFonts w:cs="Arial"/>
                <w:b/>
                <w:bCs/>
              </w:rPr>
            </w:pPr>
          </w:p>
          <w:p w14:paraId="1F5A675F" w14:textId="77777777" w:rsidR="00067A0E" w:rsidRPr="00FB404F" w:rsidRDefault="00067A0E" w:rsidP="00067A0E">
            <w:pPr>
              <w:rPr>
                <w:rFonts w:eastAsiaTheme="majorEastAsia" w:cs="Arial"/>
                <w:b/>
                <w:szCs w:val="24"/>
              </w:rPr>
            </w:pPr>
            <w:r w:rsidRPr="00FB404F">
              <w:rPr>
                <w:rFonts w:eastAsiaTheme="majorEastAsia" w:cs="Arial"/>
                <w:b/>
                <w:szCs w:val="24"/>
              </w:rPr>
              <w:t>Condi</w:t>
            </w:r>
            <w:r>
              <w:rPr>
                <w:rFonts w:eastAsiaTheme="majorEastAsia" w:cs="Arial"/>
                <w:b/>
                <w:szCs w:val="24"/>
              </w:rPr>
              <w:t>tions requiring dose adjustment:</w:t>
            </w:r>
          </w:p>
          <w:p w14:paraId="710857F8" w14:textId="2AF4A7B1" w:rsidR="00067A0E" w:rsidRPr="00FB404F" w:rsidRDefault="00067A0E" w:rsidP="00067A0E">
            <w:pPr>
              <w:rPr>
                <w:rFonts w:cs="Arial"/>
              </w:rPr>
            </w:pPr>
            <w:r w:rsidRPr="00681C47">
              <w:rPr>
                <w:rFonts w:eastAsia="Arial" w:cs="Arial"/>
              </w:rPr>
              <w:t>Lower doses may be required if there is significant renal or hepatic impairment, in elderly patients, and in patients with mild/moderately impaired bone marrow function, TPMT deficiency or NUDT15 mutation (</w:t>
            </w:r>
            <w:hyperlink r:id="rId18" w:history="1">
              <w:r w:rsidRPr="00681C47">
                <w:rPr>
                  <w:rFonts w:eastAsia="Arial" w:cs="Arial"/>
                  <w:color w:val="0000FF"/>
                  <w:szCs w:val="24"/>
                  <w:u w:val="single"/>
                </w:rPr>
                <w:t>see SPC)</w:t>
              </w:r>
            </w:hyperlink>
            <w:r w:rsidRPr="00681C47">
              <w:rPr>
                <w:rFonts w:eastAsia="Arial" w:cs="Arial"/>
                <w:szCs w:val="24"/>
              </w:rPr>
              <w:t>.</w:t>
            </w:r>
          </w:p>
        </w:tc>
      </w:tr>
      <w:tr w:rsidR="00067A0E" w:rsidRPr="00F321FC" w14:paraId="68FCED24" w14:textId="77777777" w:rsidTr="0A1AD0EA">
        <w:tc>
          <w:tcPr>
            <w:tcW w:w="2199" w:type="dxa"/>
          </w:tcPr>
          <w:p w14:paraId="3DF33630" w14:textId="4E2865B1" w:rsidR="00067A0E" w:rsidRPr="00F321FC" w:rsidRDefault="00067A0E" w:rsidP="00067A0E">
            <w:pPr>
              <w:pStyle w:val="Heading2"/>
              <w:rPr>
                <w:rFonts w:cs="Arial"/>
              </w:rPr>
            </w:pPr>
            <w:bookmarkStart w:id="19" w:name="five_initial_monitoring"/>
            <w:bookmarkStart w:id="20" w:name="_Toc149231789"/>
            <w:r w:rsidRPr="00F321FC">
              <w:rPr>
                <w:rFonts w:cs="Arial"/>
              </w:rPr>
              <w:t xml:space="preserve">Baseline investigations, initial monitoring, and </w:t>
            </w:r>
            <w:r>
              <w:rPr>
                <w:rFonts w:cs="Arial"/>
              </w:rPr>
              <w:t xml:space="preserve">ongoing monitoring </w:t>
            </w:r>
            <w:r w:rsidRPr="00F321FC">
              <w:rPr>
                <w:rFonts w:cs="Arial"/>
              </w:rPr>
              <w:t>to be undertaken by specialist</w:t>
            </w:r>
            <w:bookmarkEnd w:id="19"/>
            <w:bookmarkEnd w:id="20"/>
          </w:p>
        </w:tc>
        <w:tc>
          <w:tcPr>
            <w:tcW w:w="8262" w:type="dxa"/>
          </w:tcPr>
          <w:p w14:paraId="47E2B2DA" w14:textId="77777777" w:rsidR="00067A0E" w:rsidRDefault="00067A0E" w:rsidP="00067A0E">
            <w:pPr>
              <w:rPr>
                <w:b/>
                <w:lang w:eastAsia="en-GB"/>
              </w:rPr>
            </w:pPr>
            <w:r w:rsidRPr="00FB404F">
              <w:rPr>
                <w:lang w:eastAsia="en-GB"/>
              </w:rPr>
              <w:t>Monitoring at baseline and during initiation is the responsibility of the specialist; only once the patient is optimised on the chosen medication with no anticipated further changes expected in</w:t>
            </w:r>
            <w:r>
              <w:rPr>
                <w:lang w:eastAsia="en-GB"/>
              </w:rPr>
              <w:t xml:space="preserve"> the</w:t>
            </w:r>
            <w:r w:rsidRPr="00FB404F">
              <w:rPr>
                <w:lang w:eastAsia="en-GB"/>
              </w:rPr>
              <w:t xml:space="preserve"> immediate future will prescribing and monitoring be transferred to primary care.</w:t>
            </w:r>
          </w:p>
          <w:p w14:paraId="5EF43720" w14:textId="77777777" w:rsidR="00067A0E" w:rsidRPr="00FB404F" w:rsidRDefault="00067A0E" w:rsidP="00067A0E">
            <w:pPr>
              <w:rPr>
                <w:lang w:eastAsia="en-GB"/>
              </w:rPr>
            </w:pPr>
          </w:p>
          <w:p w14:paraId="59F3AFF9" w14:textId="77777777" w:rsidR="00067A0E" w:rsidRPr="0041687B" w:rsidRDefault="00067A0E" w:rsidP="00067A0E">
            <w:pPr>
              <w:pStyle w:val="Heading3"/>
            </w:pPr>
            <w:r w:rsidRPr="0041687B">
              <w:t>Baseline investigations</w:t>
            </w:r>
            <w:r w:rsidRPr="003A1963">
              <w:t>:</w:t>
            </w:r>
          </w:p>
          <w:p w14:paraId="74B2CC21" w14:textId="77777777" w:rsidR="00067A0E" w:rsidRDefault="00067A0E" w:rsidP="00067A0E">
            <w:pPr>
              <w:pStyle w:val="ListParagraph"/>
              <w:numPr>
                <w:ilvl w:val="0"/>
                <w:numId w:val="47"/>
              </w:numPr>
            </w:pPr>
            <w:r>
              <w:t xml:space="preserve">Height and weight </w:t>
            </w:r>
          </w:p>
          <w:p w14:paraId="0A4E04AE" w14:textId="77777777" w:rsidR="00067A0E" w:rsidRDefault="00067A0E" w:rsidP="00067A0E">
            <w:pPr>
              <w:pStyle w:val="ListParagraph"/>
              <w:numPr>
                <w:ilvl w:val="0"/>
                <w:numId w:val="47"/>
              </w:numPr>
            </w:pPr>
            <w:r>
              <w:lastRenderedPageBreak/>
              <w:t>Blood pressure</w:t>
            </w:r>
          </w:p>
          <w:p w14:paraId="6E162FE5" w14:textId="77777777" w:rsidR="00067A0E" w:rsidRDefault="00067A0E" w:rsidP="00067A0E">
            <w:pPr>
              <w:pStyle w:val="ListParagraph"/>
              <w:numPr>
                <w:ilvl w:val="0"/>
                <w:numId w:val="47"/>
              </w:numPr>
            </w:pPr>
            <w:r>
              <w:t>Full blood count (FBC)</w:t>
            </w:r>
          </w:p>
          <w:p w14:paraId="6438563B" w14:textId="610FBFFD" w:rsidR="00067A0E" w:rsidRDefault="00067A0E" w:rsidP="00067A0E">
            <w:pPr>
              <w:pStyle w:val="ListParagraph"/>
              <w:numPr>
                <w:ilvl w:val="0"/>
                <w:numId w:val="47"/>
              </w:numPr>
            </w:pPr>
            <w:r>
              <w:t xml:space="preserve">Urea and electrolytes (U&amp;Es) &amp; </w:t>
            </w:r>
            <w:del w:id="21" w:author="STANIFORTH, Rachel (NHS NORTH OF ENGLAND COMMISSIONING SUPPORT UNIT)" w:date="2025-01-06T15:38:00Z">
              <w:r w:rsidDel="00A53AFB">
                <w:delText>creatinine clearance (CrCl)</w:delText>
              </w:r>
            </w:del>
            <w:commentRangeStart w:id="22"/>
            <w:ins w:id="23" w:author="STANIFORTH, Rachel (NHS NORTH OF ENGLAND COMMISSIONING SUPPORT UNIT)" w:date="2025-01-06T15:38:00Z">
              <w:r w:rsidR="00A53AFB">
                <w:t>eGFR</w:t>
              </w:r>
            </w:ins>
            <w:commentRangeEnd w:id="22"/>
            <w:ins w:id="24" w:author="STANIFORTH, Rachel (NHS NORTH OF ENGLAND COMMISSIONING SUPPORT UNIT)" w:date="2025-01-06T15:39:00Z">
              <w:r w:rsidR="00A53AFB">
                <w:rPr>
                  <w:rStyle w:val="CommentReference"/>
                </w:rPr>
                <w:commentReference w:id="22"/>
              </w:r>
            </w:ins>
          </w:p>
          <w:p w14:paraId="605100F4" w14:textId="77777777" w:rsidR="00067A0E" w:rsidRDefault="00067A0E" w:rsidP="00067A0E">
            <w:pPr>
              <w:pStyle w:val="ListParagraph"/>
              <w:numPr>
                <w:ilvl w:val="0"/>
                <w:numId w:val="47"/>
              </w:numPr>
            </w:pPr>
            <w:r>
              <w:t>Alanine aminotransferase (ALT) and/or aspartate aminotransferase (AST), and albumin</w:t>
            </w:r>
          </w:p>
          <w:p w14:paraId="1E9E8395" w14:textId="77777777" w:rsidR="00067A0E" w:rsidRDefault="00067A0E" w:rsidP="00067A0E">
            <w:pPr>
              <w:pStyle w:val="ListParagraph"/>
              <w:numPr>
                <w:ilvl w:val="0"/>
                <w:numId w:val="47"/>
              </w:numPr>
            </w:pPr>
            <w:r>
              <w:t>Baseline thiopurine methyl transferase (TPMT) status</w:t>
            </w:r>
          </w:p>
          <w:p w14:paraId="422AB708" w14:textId="77777777" w:rsidR="00067A0E" w:rsidRDefault="00067A0E" w:rsidP="00067A0E">
            <w:pPr>
              <w:pStyle w:val="ListParagraph"/>
              <w:numPr>
                <w:ilvl w:val="0"/>
                <w:numId w:val="47"/>
              </w:numPr>
            </w:pPr>
            <w:r>
              <w:t>Screening for viral infections as per local policy, e.g. HIV, hepatitis B and C, varicella zoster, Epstein Barr virus, cytomegalovirus</w:t>
            </w:r>
          </w:p>
          <w:p w14:paraId="7BBC87D1" w14:textId="77777777" w:rsidR="00067A0E" w:rsidRDefault="00067A0E" w:rsidP="00067A0E">
            <w:pPr>
              <w:pStyle w:val="ListParagraph"/>
              <w:numPr>
                <w:ilvl w:val="0"/>
                <w:numId w:val="47"/>
              </w:numPr>
            </w:pPr>
            <w:r>
              <w:t>Screening for lung disease, including tuberculosis, should be undertaken at clinician discretion on a case-by-case basis</w:t>
            </w:r>
          </w:p>
          <w:p w14:paraId="0AB35BEF" w14:textId="77777777" w:rsidR="00067A0E" w:rsidRDefault="00067A0E" w:rsidP="00067A0E">
            <w:pPr>
              <w:pStyle w:val="ListParagraph"/>
              <w:numPr>
                <w:ilvl w:val="0"/>
                <w:numId w:val="47"/>
              </w:numPr>
            </w:pPr>
            <w:r>
              <w:t>Confirm cervical screening is up to date</w:t>
            </w:r>
          </w:p>
          <w:p w14:paraId="1DDA8ECF" w14:textId="1F1E0397" w:rsidR="00067A0E" w:rsidRDefault="00067A0E" w:rsidP="5E37C4F7">
            <w:pPr>
              <w:pStyle w:val="ListParagraph"/>
              <w:numPr>
                <w:ilvl w:val="0"/>
                <w:numId w:val="47"/>
              </w:numPr>
              <w:rPr>
                <w:highlight w:val="yellow"/>
              </w:rPr>
            </w:pPr>
            <w:r w:rsidRPr="5E37C4F7">
              <w:rPr>
                <w:highlight w:val="yellow"/>
              </w:rPr>
              <w:t>Provide or request appropriate vaccination prior to treatment initiation, according to local arrangements (e.g. pneumococcal, shingles, influenza, COVID-19</w:t>
            </w:r>
            <w:r w:rsidR="00260062" w:rsidRPr="5E37C4F7">
              <w:rPr>
                <w:highlight w:val="yellow"/>
              </w:rPr>
              <w:t xml:space="preserve">, </w:t>
            </w:r>
            <w:commentRangeStart w:id="25"/>
            <w:r w:rsidR="00260062" w:rsidRPr="5E37C4F7">
              <w:rPr>
                <w:highlight w:val="yellow"/>
              </w:rPr>
              <w:t>human papilloma virus</w:t>
            </w:r>
            <w:r w:rsidRPr="5E37C4F7">
              <w:rPr>
                <w:highlight w:val="yellow"/>
              </w:rPr>
              <w:t>)</w:t>
            </w:r>
            <w:commentRangeEnd w:id="25"/>
            <w:r>
              <w:rPr>
                <w:rStyle w:val="CommentReference"/>
              </w:rPr>
              <w:commentReference w:id="25"/>
            </w:r>
          </w:p>
          <w:p w14:paraId="64A54A67" w14:textId="77777777" w:rsidR="00067A0E" w:rsidRDefault="00067A0E" w:rsidP="00067A0E"/>
          <w:p w14:paraId="34243BE4" w14:textId="77777777" w:rsidR="00067A0E" w:rsidRDefault="00067A0E" w:rsidP="00067A0E">
            <w:r w:rsidRPr="003A1963">
              <w:rPr>
                <w:rStyle w:val="Heading3Char"/>
              </w:rPr>
              <w:t>Initial monitoring and at dose change:</w:t>
            </w:r>
            <w:r>
              <w:t xml:space="preserve"> </w:t>
            </w:r>
          </w:p>
          <w:p w14:paraId="6D1A77F0" w14:textId="77777777" w:rsidR="00067A0E" w:rsidRDefault="00067A0E" w:rsidP="00067A0E">
            <w:r>
              <w:t>To be repeated every 2 weeks until the dose has been stable for 6 weeks, then monthly for 3 months:</w:t>
            </w:r>
          </w:p>
          <w:p w14:paraId="2B78116C" w14:textId="77777777" w:rsidR="00067A0E" w:rsidRDefault="00067A0E" w:rsidP="00067A0E">
            <w:pPr>
              <w:pStyle w:val="ListParagraph"/>
              <w:numPr>
                <w:ilvl w:val="0"/>
                <w:numId w:val="48"/>
              </w:numPr>
            </w:pPr>
            <w:r>
              <w:t>FBC</w:t>
            </w:r>
          </w:p>
          <w:p w14:paraId="384130FB" w14:textId="7579902B" w:rsidR="00067A0E" w:rsidRDefault="00067A0E" w:rsidP="00067A0E">
            <w:pPr>
              <w:pStyle w:val="ListParagraph"/>
              <w:numPr>
                <w:ilvl w:val="0"/>
                <w:numId w:val="48"/>
              </w:numPr>
            </w:pPr>
            <w:r>
              <w:t xml:space="preserve">U&amp;Es, including creatinine and </w:t>
            </w:r>
            <w:commentRangeStart w:id="26"/>
            <w:del w:id="27" w:author="STANIFORTH, Rachel (NHS NORTH OF ENGLAND COMMISSIONING SUPPORT UNIT)" w:date="2025-01-06T15:39:00Z">
              <w:r w:rsidDel="00A53AFB">
                <w:delText>CrCl</w:delText>
              </w:r>
            </w:del>
            <w:ins w:id="28" w:author="STANIFORTH, Rachel (NHS NORTH OF ENGLAND COMMISSIONING SUPPORT UNIT)" w:date="2025-01-06T15:39:00Z">
              <w:r w:rsidR="00A53AFB">
                <w:t>eGFR</w:t>
              </w:r>
              <w:commentRangeEnd w:id="26"/>
              <w:r w:rsidR="00A53AFB">
                <w:rPr>
                  <w:rStyle w:val="CommentReference"/>
                </w:rPr>
                <w:commentReference w:id="26"/>
              </w:r>
            </w:ins>
          </w:p>
          <w:p w14:paraId="3800D15F" w14:textId="77777777" w:rsidR="00067A0E" w:rsidRDefault="00067A0E" w:rsidP="00067A0E">
            <w:pPr>
              <w:pStyle w:val="ListParagraph"/>
              <w:numPr>
                <w:ilvl w:val="0"/>
                <w:numId w:val="48"/>
              </w:numPr>
            </w:pPr>
            <w:r>
              <w:t>LFTs, including AST and/or ALT, and albumin</w:t>
            </w:r>
          </w:p>
          <w:p w14:paraId="126CE83B" w14:textId="77777777" w:rsidR="00067A0E" w:rsidRDefault="00067A0E" w:rsidP="00067A0E">
            <w:r>
              <w:t>Following a dose increase repeat every 2 weeks until the dose has been stable for 6 weeks, then revert to previous schedule. More frequent monitoring is appropriate in patients at higher risk of toxicity.</w:t>
            </w:r>
          </w:p>
          <w:p w14:paraId="7715D42E" w14:textId="77777777" w:rsidR="00067A0E" w:rsidRPr="0041687B" w:rsidRDefault="00067A0E" w:rsidP="00067A0E"/>
          <w:p w14:paraId="1B79E41F" w14:textId="77777777" w:rsidR="00067A0E" w:rsidRPr="0041687B" w:rsidRDefault="00067A0E" w:rsidP="00067A0E">
            <w:pPr>
              <w:pStyle w:val="Heading3"/>
            </w:pPr>
            <w:r w:rsidRPr="0041687B">
              <w:t>Ongoing monitoring:</w:t>
            </w:r>
          </w:p>
          <w:p w14:paraId="2E313308" w14:textId="77777777" w:rsidR="00067A0E" w:rsidRDefault="00067A0E" w:rsidP="00067A0E">
            <w:r>
              <w:t>The specialist will retain the responsibility for monitoring the patient’s ongoing response to treatment and advise if a dose change or treatment cessation is appropriate. This should usually be undertaken annually.</w:t>
            </w:r>
          </w:p>
          <w:p w14:paraId="307F9578" w14:textId="77777777" w:rsidR="00067A0E" w:rsidRDefault="00067A0E" w:rsidP="00067A0E">
            <w:r>
              <w:t xml:space="preserve">After each review, advise primary care whether treatment should be continued, confirm the ongoing dose, and whether the ongoing monitoring outlined in </w:t>
            </w:r>
            <w:hyperlink w:anchor="six_monitoring" w:history="1">
              <w:r>
                <w:rPr>
                  <w:rStyle w:val="Hyperlink"/>
                </w:rPr>
                <w:t>section 6</w:t>
              </w:r>
            </w:hyperlink>
            <w:r>
              <w:t xml:space="preserve"> remains appropriate.</w:t>
            </w:r>
          </w:p>
          <w:p w14:paraId="3672B0FF" w14:textId="3DE8CCD2" w:rsidR="00067A0E" w:rsidRPr="0041687B" w:rsidRDefault="00067A0E" w:rsidP="00067A0E">
            <w:pPr>
              <w:rPr>
                <w:rFonts w:cs="Arial"/>
              </w:rPr>
            </w:pPr>
          </w:p>
        </w:tc>
      </w:tr>
    </w:tbl>
    <w:p w14:paraId="7BD95E7B" w14:textId="77777777" w:rsidR="0051526F" w:rsidRDefault="0051526F"/>
    <w:p w14:paraId="39805D5C" w14:textId="77777777" w:rsidR="0051526F" w:rsidRDefault="0051526F" w:rsidP="0051526F">
      <w:pPr>
        <w:pStyle w:val="Heading2"/>
        <w:rPr>
          <w:rFonts w:cs="Arial"/>
        </w:rPr>
      </w:pPr>
      <w:bookmarkStart w:id="29" w:name="_Toc149231790"/>
      <w:bookmarkStart w:id="30" w:name="six_monitoring"/>
      <w:r w:rsidRPr="00F321FC">
        <w:rPr>
          <w:rFonts w:cs="Arial"/>
        </w:rPr>
        <w:t>Ongoing monitoring requirements to be undertaken by primary care</w:t>
      </w:r>
      <w:bookmarkEnd w:id="29"/>
    </w:p>
    <w:bookmarkEnd w:id="30"/>
    <w:p w14:paraId="390251ED" w14:textId="1BF22BCF" w:rsidR="0051526F" w:rsidRDefault="0051526F">
      <w:r w:rsidRPr="00EC0326">
        <w:rPr>
          <w:rFonts w:cs="Arial"/>
        </w:rPr>
        <w:t>If monitoring results are forwarded to the specialist team, please include clear clinical information on the reason for sending, to inform action to be taken by secondary care.</w:t>
      </w:r>
    </w:p>
    <w:tbl>
      <w:tblPr>
        <w:tblStyle w:val="TableGridLight1"/>
        <w:tblW w:w="10490" w:type="dxa"/>
        <w:tblInd w:w="-5" w:type="dxa"/>
        <w:tblCellMar>
          <w:top w:w="57" w:type="dxa"/>
          <w:bottom w:w="57" w:type="dxa"/>
        </w:tblCellMar>
        <w:tblLook w:val="0480" w:firstRow="0" w:lastRow="0" w:firstColumn="1" w:lastColumn="0" w:noHBand="0" w:noVBand="1"/>
      </w:tblPr>
      <w:tblGrid>
        <w:gridCol w:w="5245"/>
        <w:gridCol w:w="5245"/>
      </w:tblGrid>
      <w:tr w:rsidR="0051526F" w:rsidRPr="00F321FC" w14:paraId="3DB248E9" w14:textId="77777777" w:rsidTr="000B18BF">
        <w:trPr>
          <w:tblHeader/>
        </w:trPr>
        <w:tc>
          <w:tcPr>
            <w:tcW w:w="5245" w:type="dxa"/>
            <w:shd w:val="clear" w:color="auto" w:fill="F2F2F2" w:themeFill="background1" w:themeFillShade="F2"/>
          </w:tcPr>
          <w:p w14:paraId="1DAB6EDA" w14:textId="153D4D99" w:rsidR="0051526F" w:rsidRPr="00BF174A" w:rsidRDefault="0051526F" w:rsidP="00BF174A">
            <w:pPr>
              <w:rPr>
                <w:b/>
                <w:bCs/>
                <w:u w:val="single"/>
              </w:rPr>
            </w:pPr>
            <w:r w:rsidRPr="00BF174A">
              <w:rPr>
                <w:b/>
                <w:bCs/>
                <w:u w:val="single"/>
              </w:rPr>
              <w:t>Monitoring</w:t>
            </w:r>
          </w:p>
        </w:tc>
        <w:tc>
          <w:tcPr>
            <w:tcW w:w="5245" w:type="dxa"/>
            <w:shd w:val="clear" w:color="auto" w:fill="F2F2F2" w:themeFill="background1" w:themeFillShade="F2"/>
          </w:tcPr>
          <w:p w14:paraId="779C2E8A" w14:textId="1265EEED" w:rsidR="0051526F" w:rsidRPr="00BF174A" w:rsidRDefault="0051526F" w:rsidP="00BF174A">
            <w:pPr>
              <w:rPr>
                <w:b/>
                <w:bCs/>
                <w:u w:val="single"/>
              </w:rPr>
            </w:pPr>
            <w:r w:rsidRPr="00BF174A">
              <w:rPr>
                <w:b/>
                <w:bCs/>
                <w:u w:val="single"/>
              </w:rPr>
              <w:t>Frequency</w:t>
            </w:r>
          </w:p>
        </w:tc>
      </w:tr>
      <w:tr w:rsidR="00067A0E" w:rsidRPr="00F321FC" w14:paraId="33418424" w14:textId="77777777" w:rsidTr="000B18BF">
        <w:tc>
          <w:tcPr>
            <w:tcW w:w="5245" w:type="dxa"/>
          </w:tcPr>
          <w:p w14:paraId="36FBFD4E" w14:textId="77777777" w:rsidR="00067A0E" w:rsidRPr="003A1963" w:rsidRDefault="00067A0E" w:rsidP="00067A0E">
            <w:pPr>
              <w:pStyle w:val="ListParagraph"/>
              <w:numPr>
                <w:ilvl w:val="0"/>
                <w:numId w:val="49"/>
              </w:numPr>
            </w:pPr>
            <w:r w:rsidRPr="003A1963">
              <w:t xml:space="preserve">FBC </w:t>
            </w:r>
          </w:p>
          <w:p w14:paraId="7C315892" w14:textId="5CB03A00" w:rsidR="00067A0E" w:rsidRPr="003A1963" w:rsidRDefault="00067A0E" w:rsidP="00067A0E">
            <w:pPr>
              <w:pStyle w:val="ListParagraph"/>
              <w:numPr>
                <w:ilvl w:val="0"/>
                <w:numId w:val="49"/>
              </w:numPr>
            </w:pPr>
            <w:r w:rsidRPr="003A1963">
              <w:t xml:space="preserve">U&amp;Es including creatinine and </w:t>
            </w:r>
            <w:commentRangeStart w:id="31"/>
            <w:del w:id="32" w:author="STANIFORTH, Rachel (NHS NORTH OF ENGLAND COMMISSIONING SUPPORT UNIT)" w:date="2025-01-06T15:39:00Z">
              <w:r w:rsidRPr="003A1963" w:rsidDel="00A53AFB">
                <w:delText>CrCl</w:delText>
              </w:r>
            </w:del>
            <w:ins w:id="33" w:author="STANIFORTH, Rachel (NHS NORTH OF ENGLAND COMMISSIONING SUPPORT UNIT)" w:date="2025-01-06T15:39:00Z">
              <w:r w:rsidR="00A53AFB">
                <w:t>eGFR</w:t>
              </w:r>
            </w:ins>
            <w:commentRangeEnd w:id="31"/>
            <w:ins w:id="34" w:author="STANIFORTH, Rachel (NHS NORTH OF ENGLAND COMMISSIONING SUPPORT UNIT)" w:date="2025-01-06T15:40:00Z">
              <w:r w:rsidR="00A53AFB">
                <w:rPr>
                  <w:rStyle w:val="CommentReference"/>
                </w:rPr>
                <w:commentReference w:id="31"/>
              </w:r>
            </w:ins>
          </w:p>
          <w:p w14:paraId="46267566" w14:textId="77777777" w:rsidR="00067A0E" w:rsidRPr="00067A0E" w:rsidRDefault="00067A0E" w:rsidP="00067A0E">
            <w:pPr>
              <w:pStyle w:val="ListParagraph"/>
              <w:numPr>
                <w:ilvl w:val="0"/>
                <w:numId w:val="49"/>
              </w:numPr>
              <w:rPr>
                <w:rFonts w:cs="Arial"/>
              </w:rPr>
            </w:pPr>
            <w:r w:rsidRPr="003A1963">
              <w:t>ALT and/or AST, and albumin</w:t>
            </w:r>
          </w:p>
          <w:p w14:paraId="38C3A527" w14:textId="2BE03156" w:rsidR="00067A0E" w:rsidRPr="007A56FB" w:rsidRDefault="00067A0E" w:rsidP="00067A0E">
            <w:pPr>
              <w:pStyle w:val="ListParagraph"/>
              <w:numPr>
                <w:ilvl w:val="0"/>
                <w:numId w:val="49"/>
              </w:numPr>
              <w:rPr>
                <w:rFonts w:cs="Arial"/>
              </w:rPr>
            </w:pPr>
            <w:r>
              <w:t xml:space="preserve">Rheumatology patients: </w:t>
            </w:r>
            <w:r w:rsidRPr="003A1963">
              <w:rPr>
                <w:highlight w:val="yellow"/>
              </w:rPr>
              <w:t>CRP</w:t>
            </w:r>
            <w:del w:id="35" w:author="STANIFORTH, Rachel (NHS NORTH OF ENGLAND COMMISSIONING SUPPORT UNIT)" w:date="2025-01-06T15:40:00Z">
              <w:r w:rsidRPr="003A1963" w:rsidDel="00A53AFB">
                <w:rPr>
                  <w:highlight w:val="yellow"/>
                </w:rPr>
                <w:delText xml:space="preserve"> &amp;/</w:delText>
              </w:r>
              <w:commentRangeStart w:id="36"/>
              <w:r w:rsidRPr="003A1963" w:rsidDel="00A53AFB">
                <w:rPr>
                  <w:highlight w:val="yellow"/>
                </w:rPr>
                <w:delText>or</w:delText>
              </w:r>
            </w:del>
            <w:commentRangeEnd w:id="36"/>
            <w:r w:rsidR="00A53AFB">
              <w:rPr>
                <w:rStyle w:val="CommentReference"/>
              </w:rPr>
              <w:commentReference w:id="36"/>
            </w:r>
            <w:del w:id="37" w:author="STANIFORTH, Rachel (NHS NORTH OF ENGLAND COMMISSIONING SUPPORT UNIT)" w:date="2025-01-06T15:40:00Z">
              <w:r w:rsidRPr="003A1963" w:rsidDel="00A53AFB">
                <w:rPr>
                  <w:highlight w:val="yellow"/>
                </w:rPr>
                <w:delText xml:space="preserve"> ESR</w:delText>
              </w:r>
            </w:del>
            <w:r>
              <w:t xml:space="preserve">  </w:t>
            </w:r>
          </w:p>
        </w:tc>
        <w:tc>
          <w:tcPr>
            <w:tcW w:w="5245" w:type="dxa"/>
          </w:tcPr>
          <w:p w14:paraId="5C664B5E" w14:textId="77777777" w:rsidR="00067A0E" w:rsidRDefault="00067A0E" w:rsidP="00067A0E">
            <w:pPr>
              <w:spacing w:after="50"/>
              <w:rPr>
                <w:rFonts w:eastAsia="Arial" w:cs="Arial"/>
                <w:color w:val="000000" w:themeColor="text1"/>
                <w:szCs w:val="24"/>
              </w:rPr>
            </w:pPr>
            <w:r>
              <w:rPr>
                <w:rFonts w:eastAsia="Arial" w:cs="Arial"/>
                <w:color w:val="000000" w:themeColor="text1"/>
                <w:szCs w:val="24"/>
              </w:rPr>
              <w:t>Monthly for three months, unless already completed in secondary care.  Thereafter at least every 12 weeks, and more frequently in patients at higher risk of toxicity, as advised by the specialist team.</w:t>
            </w:r>
          </w:p>
          <w:p w14:paraId="460119A4" w14:textId="5B663355" w:rsidR="00067A0E" w:rsidRPr="00F321FC" w:rsidRDefault="00067A0E" w:rsidP="00067A0E">
            <w:pPr>
              <w:rPr>
                <w:rFonts w:cs="Arial"/>
              </w:rPr>
            </w:pPr>
            <w:r>
              <w:rPr>
                <w:rFonts w:eastAsia="Arial" w:cs="Arial"/>
                <w:b/>
                <w:bCs/>
                <w:color w:val="000000" w:themeColor="text1"/>
                <w:szCs w:val="24"/>
              </w:rPr>
              <w:t>The exact frequency of monitoring to be communicated by the specialist in all cases</w:t>
            </w:r>
            <w:r>
              <w:rPr>
                <w:rFonts w:eastAsia="Arial" w:cs="Arial"/>
                <w:color w:val="000000" w:themeColor="text1"/>
                <w:szCs w:val="24"/>
              </w:rPr>
              <w:t>.</w:t>
            </w:r>
          </w:p>
        </w:tc>
      </w:tr>
      <w:tr w:rsidR="00067A0E" w:rsidRPr="00F321FC" w14:paraId="60A93057" w14:textId="77777777" w:rsidTr="000B18BF">
        <w:tc>
          <w:tcPr>
            <w:tcW w:w="5245" w:type="dxa"/>
          </w:tcPr>
          <w:p w14:paraId="7ACC2A14" w14:textId="0A3A1A4F" w:rsidR="00067A0E" w:rsidRPr="00AA7DD7" w:rsidRDefault="00D42569" w:rsidP="00AA548B">
            <w:pPr>
              <w:pStyle w:val="Default"/>
              <w:numPr>
                <w:ilvl w:val="0"/>
                <w:numId w:val="50"/>
              </w:numPr>
              <w:spacing w:before="60" w:after="60"/>
              <w:rPr>
                <w:rFonts w:cs="Arial"/>
              </w:rPr>
            </w:pPr>
            <w:r w:rsidRPr="00AA7DD7">
              <w:rPr>
                <w:rFonts w:ascii="Arial" w:hAnsi="Arial" w:cs="Arial"/>
                <w:sz w:val="22"/>
                <w:szCs w:val="22"/>
                <w:lang w:eastAsia="en-GB"/>
              </w:rPr>
              <w:lastRenderedPageBreak/>
              <w:t>Patients aged 60-79 years old are eligible for the shingles vaccine (herpes zoster). Patients aged 50 years or older and taking immunosuppressive therapy may also be eligible. Specialist input may be required. R</w:t>
            </w:r>
            <w:r w:rsidRPr="00AA7DD7">
              <w:rPr>
                <w:rFonts w:ascii="Arial" w:hAnsi="Arial" w:cs="Arial"/>
                <w:sz w:val="22"/>
                <w:szCs w:val="22"/>
              </w:rPr>
              <w:t xml:space="preserve">efer to </w:t>
            </w:r>
            <w:hyperlink r:id="rId19" w:history="1">
              <w:r w:rsidRPr="00AA7DD7">
                <w:rPr>
                  <w:rStyle w:val="Hyperlink"/>
                  <w:rFonts w:ascii="Arial" w:hAnsi="Arial" w:cs="Arial"/>
                  <w:sz w:val="22"/>
                  <w:szCs w:val="22"/>
                </w:rPr>
                <w:t>Green Book Chapter 6 (Contraindications and special considerations)</w:t>
              </w:r>
            </w:hyperlink>
            <w:r w:rsidRPr="00AA7DD7">
              <w:rPr>
                <w:rStyle w:val="Hyperlink"/>
                <w:rFonts w:ascii="Arial" w:hAnsi="Arial" w:cs="Arial"/>
                <w:sz w:val="22"/>
                <w:szCs w:val="22"/>
              </w:rPr>
              <w:t xml:space="preserve"> and </w:t>
            </w:r>
            <w:hyperlink r:id="rId20" w:history="1">
              <w:r w:rsidRPr="00AA7DD7">
                <w:rPr>
                  <w:rStyle w:val="Hyperlink"/>
                  <w:rFonts w:ascii="Arial" w:hAnsi="Arial" w:cs="Arial"/>
                  <w:sz w:val="22"/>
                  <w:szCs w:val="22"/>
                </w:rPr>
                <w:t>Green Book Chapter 28a (Shingles)</w:t>
              </w:r>
            </w:hyperlink>
            <w:r w:rsidRPr="00AA7DD7">
              <w:rPr>
                <w:rFonts w:ascii="Arial" w:hAnsi="Arial" w:cs="Arial"/>
                <w:sz w:val="22"/>
                <w:szCs w:val="22"/>
              </w:rPr>
              <w:t xml:space="preserve"> </w:t>
            </w:r>
            <w:r w:rsidRPr="00AA7DD7">
              <w:rPr>
                <w:rFonts w:ascii="Arial" w:hAnsi="Arial" w:cs="Arial"/>
                <w:sz w:val="22"/>
                <w:szCs w:val="22"/>
                <w:lang w:eastAsia="en-GB"/>
              </w:rPr>
              <w:t>for further details.</w:t>
            </w:r>
          </w:p>
          <w:p w14:paraId="0577382E" w14:textId="77777777" w:rsidR="00067A0E" w:rsidRPr="003A1963" w:rsidRDefault="00067A0E" w:rsidP="00D42569">
            <w:pPr>
              <w:pStyle w:val="ListParagraph"/>
              <w:numPr>
                <w:ilvl w:val="0"/>
                <w:numId w:val="50"/>
              </w:numPr>
              <w:rPr>
                <w:rFonts w:eastAsia="Arial"/>
              </w:rPr>
            </w:pPr>
            <w:r w:rsidRPr="003A1963">
              <w:rPr>
                <w:rFonts w:eastAsia="Arial"/>
                <w:b/>
                <w:bCs/>
                <w:color w:val="000000" w:themeColor="text1"/>
              </w:rPr>
              <w:t xml:space="preserve">Annual </w:t>
            </w:r>
            <w:r w:rsidRPr="003A1963">
              <w:rPr>
                <w:rFonts w:eastAsia="Arial"/>
                <w:color w:val="000000" w:themeColor="text1"/>
              </w:rPr>
              <w:t>influenza (</w:t>
            </w:r>
            <w:hyperlink r:id="rId21" w:history="1">
              <w:r w:rsidRPr="003A1963">
                <w:rPr>
                  <w:rStyle w:val="Hyperlink"/>
                  <w:rFonts w:eastAsia="Arial"/>
                </w:rPr>
                <w:t>The Green Book, Chapter 19</w:t>
              </w:r>
            </w:hyperlink>
            <w:r w:rsidRPr="003A1963">
              <w:rPr>
                <w:rFonts w:eastAsia="Arial"/>
                <w:color w:val="000000" w:themeColor="text1"/>
              </w:rPr>
              <w:t>) vaccinations are recommended</w:t>
            </w:r>
          </w:p>
          <w:p w14:paraId="67584ABC" w14:textId="65B395D7" w:rsidR="00067A0E" w:rsidRPr="00067A0E" w:rsidRDefault="00067A0E" w:rsidP="00D42569">
            <w:pPr>
              <w:pStyle w:val="ListParagraph"/>
              <w:numPr>
                <w:ilvl w:val="0"/>
                <w:numId w:val="50"/>
              </w:numPr>
              <w:rPr>
                <w:rFonts w:cs="Arial"/>
              </w:rPr>
            </w:pPr>
            <w:r w:rsidRPr="003A1963">
              <w:rPr>
                <w:rFonts w:eastAsia="Arial"/>
                <w:color w:val="000000" w:themeColor="text1"/>
              </w:rPr>
              <w:t xml:space="preserve">COVID-19 vaccination is safe and recommended (see </w:t>
            </w:r>
            <w:hyperlink r:id="rId22" w:history="1">
              <w:r w:rsidRPr="003A1963">
                <w:rPr>
                  <w:rStyle w:val="Hyperlink"/>
                  <w:rFonts w:eastAsia="Arial"/>
                </w:rPr>
                <w:t>Green Book Chapter 14a</w:t>
              </w:r>
            </w:hyperlink>
            <w:r w:rsidRPr="003A1963">
              <w:rPr>
                <w:rFonts w:eastAsia="Arial"/>
                <w:color w:val="000000" w:themeColor="text1"/>
              </w:rPr>
              <w:t xml:space="preserve">). </w:t>
            </w:r>
          </w:p>
          <w:p w14:paraId="0C76948D" w14:textId="50B9149A" w:rsidR="00067A0E" w:rsidRPr="00F321FC" w:rsidRDefault="00067A0E" w:rsidP="00D42569">
            <w:pPr>
              <w:pStyle w:val="ListParagraph"/>
              <w:numPr>
                <w:ilvl w:val="0"/>
                <w:numId w:val="50"/>
              </w:numPr>
              <w:rPr>
                <w:rFonts w:cs="Arial"/>
              </w:rPr>
            </w:pPr>
            <w:r w:rsidRPr="003A1963">
              <w:rPr>
                <w:rFonts w:eastAsia="Arial"/>
                <w:color w:val="000000" w:themeColor="text1"/>
              </w:rPr>
              <w:t xml:space="preserve">Repeat pneumococcal vaccine may be indicated. See </w:t>
            </w:r>
            <w:hyperlink r:id="rId23" w:history="1">
              <w:r w:rsidRPr="003A1963">
                <w:rPr>
                  <w:rStyle w:val="Hyperlink"/>
                  <w:rFonts w:eastAsia="Arial"/>
                </w:rPr>
                <w:t>Green Book Chapter 25</w:t>
              </w:r>
            </w:hyperlink>
            <w:r w:rsidRPr="003A1963">
              <w:rPr>
                <w:rFonts w:eastAsia="Arial"/>
                <w:color w:val="000000" w:themeColor="text1"/>
              </w:rPr>
              <w:t xml:space="preserve"> for advice.</w:t>
            </w:r>
          </w:p>
        </w:tc>
        <w:tc>
          <w:tcPr>
            <w:tcW w:w="5245" w:type="dxa"/>
          </w:tcPr>
          <w:p w14:paraId="07DED3B2" w14:textId="10CDEDFF" w:rsidR="00067A0E" w:rsidRPr="003A1963" w:rsidRDefault="00067A0E" w:rsidP="00067A0E">
            <w:pPr>
              <w:pStyle w:val="ListParagraph"/>
              <w:numPr>
                <w:ilvl w:val="0"/>
                <w:numId w:val="50"/>
              </w:numPr>
              <w:rPr>
                <w:rFonts w:eastAsia="Arial" w:cs="Arial"/>
                <w:color w:val="000000" w:themeColor="text1"/>
                <w:szCs w:val="24"/>
              </w:rPr>
            </w:pPr>
            <w:r w:rsidRPr="003A1963">
              <w:rPr>
                <w:rFonts w:eastAsia="Arial" w:cs="Arial"/>
                <w:color w:val="000000" w:themeColor="text1"/>
                <w:szCs w:val="24"/>
              </w:rPr>
              <w:t xml:space="preserve">Shingles vaccination: </w:t>
            </w:r>
            <w:r w:rsidR="00E82EF8">
              <w:rPr>
                <w:rFonts w:eastAsia="Arial" w:cs="Arial"/>
                <w:color w:val="000000" w:themeColor="text1"/>
                <w:szCs w:val="24"/>
              </w:rPr>
              <w:t>single course (two doses)</w:t>
            </w:r>
            <w:r w:rsidRPr="003A1963">
              <w:rPr>
                <w:rFonts w:eastAsia="Arial" w:cs="Arial"/>
                <w:color w:val="000000" w:themeColor="text1"/>
                <w:szCs w:val="24"/>
              </w:rPr>
              <w:t>.</w:t>
            </w:r>
          </w:p>
          <w:p w14:paraId="2F211B77" w14:textId="77777777" w:rsidR="00067A0E" w:rsidRPr="00067A0E" w:rsidRDefault="00067A0E" w:rsidP="00067A0E">
            <w:pPr>
              <w:pStyle w:val="ListParagraph"/>
              <w:numPr>
                <w:ilvl w:val="0"/>
                <w:numId w:val="50"/>
              </w:numPr>
              <w:rPr>
                <w:rFonts w:cs="Arial"/>
              </w:rPr>
            </w:pPr>
            <w:r w:rsidRPr="003A1963">
              <w:rPr>
                <w:rFonts w:eastAsia="Arial" w:cs="Arial"/>
                <w:color w:val="000000" w:themeColor="text1"/>
                <w:szCs w:val="24"/>
              </w:rPr>
              <w:t>Influenza vaccination: annual. It is advisable to add the patient to the influenza vaccine list.</w:t>
            </w:r>
          </w:p>
          <w:p w14:paraId="5A85F8DE" w14:textId="434AFEE3" w:rsidR="00067A0E" w:rsidRPr="00F321FC" w:rsidRDefault="00067A0E" w:rsidP="00067A0E">
            <w:pPr>
              <w:pStyle w:val="ListParagraph"/>
              <w:numPr>
                <w:ilvl w:val="0"/>
                <w:numId w:val="50"/>
              </w:numPr>
              <w:rPr>
                <w:rFonts w:cs="Arial"/>
              </w:rPr>
            </w:pPr>
            <w:r w:rsidRPr="003A1963">
              <w:rPr>
                <w:rFonts w:eastAsia="Arial" w:cs="Arial"/>
                <w:color w:val="000000" w:themeColor="text1"/>
                <w:szCs w:val="24"/>
              </w:rPr>
              <w:t>COVID-19 vaccination as per national schedule.</w:t>
            </w:r>
          </w:p>
        </w:tc>
      </w:tr>
    </w:tbl>
    <w:p w14:paraId="20855291" w14:textId="77777777" w:rsidR="0051526F" w:rsidRDefault="0051526F"/>
    <w:p w14:paraId="56152E6B" w14:textId="77777777" w:rsidR="0051526F" w:rsidRPr="00F321FC" w:rsidRDefault="0051526F" w:rsidP="0051526F">
      <w:pPr>
        <w:pStyle w:val="Heading2"/>
        <w:rPr>
          <w:rFonts w:cs="Arial"/>
        </w:rPr>
      </w:pPr>
      <w:bookmarkStart w:id="38" w:name="_Toc149231791"/>
      <w:r w:rsidRPr="00F321FC">
        <w:rPr>
          <w:rFonts w:cs="Arial"/>
        </w:rPr>
        <w:t>Pharmaceutical aspects</w:t>
      </w:r>
      <w:bookmarkEnd w:id="38"/>
    </w:p>
    <w:tbl>
      <w:tblPr>
        <w:tblStyle w:val="TableGridLight1"/>
        <w:tblW w:w="10490" w:type="dxa"/>
        <w:tblInd w:w="-5" w:type="dxa"/>
        <w:tblCellMar>
          <w:top w:w="57" w:type="dxa"/>
          <w:bottom w:w="57" w:type="dxa"/>
        </w:tblCellMar>
        <w:tblLook w:val="0480" w:firstRow="0" w:lastRow="0" w:firstColumn="1" w:lastColumn="0" w:noHBand="0" w:noVBand="1"/>
      </w:tblPr>
      <w:tblGrid>
        <w:gridCol w:w="2410"/>
        <w:gridCol w:w="8080"/>
      </w:tblGrid>
      <w:tr w:rsidR="00067A0E" w:rsidRPr="00F321FC" w14:paraId="793C17AD" w14:textId="77777777" w:rsidTr="00290CC7">
        <w:trPr>
          <w:cantSplit/>
        </w:trPr>
        <w:tc>
          <w:tcPr>
            <w:tcW w:w="2410" w:type="dxa"/>
          </w:tcPr>
          <w:p w14:paraId="435FCFFB" w14:textId="2404CE1C" w:rsidR="00067A0E" w:rsidRPr="00F321FC" w:rsidRDefault="00067A0E" w:rsidP="00067A0E">
            <w:pPr>
              <w:rPr>
                <w:rFonts w:cs="Arial"/>
              </w:rPr>
            </w:pPr>
            <w:r w:rsidRPr="00F321FC">
              <w:rPr>
                <w:rFonts w:cs="Arial"/>
              </w:rPr>
              <w:t>Route of administration:</w:t>
            </w:r>
          </w:p>
        </w:tc>
        <w:tc>
          <w:tcPr>
            <w:tcW w:w="8080" w:type="dxa"/>
          </w:tcPr>
          <w:p w14:paraId="58A97D63" w14:textId="6A112D86" w:rsidR="00067A0E" w:rsidRPr="00F321FC" w:rsidRDefault="00067A0E" w:rsidP="00067A0E">
            <w:pPr>
              <w:rPr>
                <w:rFonts w:cs="Arial"/>
              </w:rPr>
            </w:pPr>
            <w:r>
              <w:rPr>
                <w:rFonts w:cs="Arial"/>
              </w:rPr>
              <w:t>Oral</w:t>
            </w:r>
          </w:p>
        </w:tc>
      </w:tr>
      <w:tr w:rsidR="00067A0E" w:rsidRPr="00F321FC" w14:paraId="0E5DDFDD" w14:textId="77777777" w:rsidTr="00290CC7">
        <w:trPr>
          <w:cantSplit/>
        </w:trPr>
        <w:tc>
          <w:tcPr>
            <w:tcW w:w="2410" w:type="dxa"/>
          </w:tcPr>
          <w:p w14:paraId="3B641692" w14:textId="6763D472" w:rsidR="00067A0E" w:rsidRPr="00F321FC" w:rsidRDefault="00067A0E" w:rsidP="00067A0E">
            <w:pPr>
              <w:rPr>
                <w:rFonts w:cs="Arial"/>
              </w:rPr>
            </w:pPr>
            <w:r w:rsidRPr="00F321FC">
              <w:rPr>
                <w:rFonts w:cs="Arial"/>
              </w:rPr>
              <w:t>Formulation:</w:t>
            </w:r>
          </w:p>
        </w:tc>
        <w:tc>
          <w:tcPr>
            <w:tcW w:w="8080" w:type="dxa"/>
          </w:tcPr>
          <w:p w14:paraId="300C64AB" w14:textId="77777777" w:rsidR="00067A0E" w:rsidRPr="00B92717" w:rsidRDefault="00067A0E" w:rsidP="00067A0E">
            <w:pPr>
              <w:rPr>
                <w:rFonts w:cs="Arial"/>
              </w:rPr>
            </w:pPr>
            <w:r w:rsidRPr="00B92717">
              <w:rPr>
                <w:rFonts w:cs="Arial"/>
              </w:rPr>
              <w:t>Azathioprine 25mg and 50mg tablets</w:t>
            </w:r>
          </w:p>
          <w:p w14:paraId="667EB8AE" w14:textId="77777777" w:rsidR="00067A0E" w:rsidRPr="00B92717" w:rsidRDefault="00067A0E" w:rsidP="00067A0E">
            <w:pPr>
              <w:rPr>
                <w:rFonts w:cs="Arial"/>
              </w:rPr>
            </w:pPr>
            <w:r w:rsidRPr="00B92717">
              <w:rPr>
                <w:rFonts w:cs="Arial"/>
              </w:rPr>
              <w:t>Azathioprine 10 mg/mL oral suspension (</w:t>
            </w:r>
            <w:proofErr w:type="spellStart"/>
            <w:r w:rsidRPr="00B92717">
              <w:rPr>
                <w:rFonts w:cs="Arial"/>
              </w:rPr>
              <w:t>Jayempi</w:t>
            </w:r>
            <w:proofErr w:type="spellEnd"/>
            <w:r w:rsidRPr="00B92717">
              <w:rPr>
                <w:rFonts w:cs="Arial"/>
                <w:vertAlign w:val="superscript"/>
              </w:rPr>
              <w:t>®</w:t>
            </w:r>
            <w:r w:rsidRPr="00B92717">
              <w:rPr>
                <w:rFonts w:cs="Arial"/>
              </w:rPr>
              <w:t>)</w:t>
            </w:r>
          </w:p>
          <w:p w14:paraId="1824B54D" w14:textId="7D494B8B" w:rsidR="00022B90" w:rsidRPr="00B92717" w:rsidRDefault="00022B90" w:rsidP="00022B90">
            <w:pPr>
              <w:spacing w:line="259" w:lineRule="auto"/>
              <w:rPr>
                <w:rFonts w:cs="Arial"/>
              </w:rPr>
            </w:pPr>
            <w:r w:rsidRPr="00B92717">
              <w:rPr>
                <w:rFonts w:cs="Arial"/>
              </w:rPr>
              <w:t xml:space="preserve">75mg and 100mg tablets are </w:t>
            </w:r>
            <w:r w:rsidR="00865935" w:rsidRPr="00B92717">
              <w:rPr>
                <w:rFonts w:cs="Arial"/>
              </w:rPr>
              <w:t>licensed</w:t>
            </w:r>
            <w:r w:rsidRPr="00B92717">
              <w:rPr>
                <w:rFonts w:cs="Arial"/>
              </w:rPr>
              <w:t xml:space="preserve"> but do not offer a clinical advantage</w:t>
            </w:r>
            <w:r w:rsidR="00865935" w:rsidRPr="00B92717">
              <w:rPr>
                <w:rFonts w:cs="Arial"/>
              </w:rPr>
              <w:t xml:space="preserve"> and are high cost,</w:t>
            </w:r>
            <w:r w:rsidRPr="00B92717">
              <w:rPr>
                <w:rFonts w:cs="Arial"/>
              </w:rPr>
              <w:t xml:space="preserve"> and are </w:t>
            </w:r>
            <w:r w:rsidR="00865935" w:rsidRPr="00B92717">
              <w:rPr>
                <w:rFonts w:cs="Arial"/>
              </w:rPr>
              <w:t xml:space="preserve">therefore </w:t>
            </w:r>
            <w:r w:rsidRPr="00B92717">
              <w:rPr>
                <w:rFonts w:cs="Arial"/>
              </w:rPr>
              <w:t xml:space="preserve">not preferred. Prescribers and dispensers should be aware of the risk of errors associated with these new strengths. </w:t>
            </w:r>
          </w:p>
          <w:p w14:paraId="267FCCC5" w14:textId="77777777" w:rsidR="00067A0E" w:rsidRPr="00B92717" w:rsidRDefault="00067A0E" w:rsidP="00067A0E">
            <w:pPr>
              <w:rPr>
                <w:rFonts w:cs="Arial"/>
              </w:rPr>
            </w:pPr>
            <w:r w:rsidRPr="00B92717">
              <w:rPr>
                <w:rFonts w:cs="Arial"/>
              </w:rPr>
              <w:t>Mercaptopurine 50mg tablets</w:t>
            </w:r>
          </w:p>
          <w:p w14:paraId="0FDF6814" w14:textId="77777777" w:rsidR="00067A0E" w:rsidRPr="00B92717" w:rsidRDefault="00067A0E" w:rsidP="00067A0E">
            <w:pPr>
              <w:rPr>
                <w:rFonts w:cs="Arial"/>
              </w:rPr>
            </w:pPr>
            <w:r w:rsidRPr="00B92717">
              <w:rPr>
                <w:rFonts w:cs="Arial"/>
              </w:rPr>
              <w:t>Mercaptopurine 20mg/ml oral suspension (</w:t>
            </w:r>
            <w:proofErr w:type="spellStart"/>
            <w:r w:rsidRPr="00B92717">
              <w:rPr>
                <w:rFonts w:cs="Arial"/>
              </w:rPr>
              <w:t>Xaluprine</w:t>
            </w:r>
            <w:proofErr w:type="spellEnd"/>
            <w:r w:rsidRPr="00B92717">
              <w:rPr>
                <w:rFonts w:cs="Arial"/>
                <w:vertAlign w:val="superscript"/>
              </w:rPr>
              <w:t>®</w:t>
            </w:r>
            <w:r w:rsidRPr="00B92717">
              <w:rPr>
                <w:rFonts w:cs="Arial"/>
              </w:rPr>
              <w:t>)</w:t>
            </w:r>
          </w:p>
          <w:p w14:paraId="09C2B9C8" w14:textId="08A877D3" w:rsidR="00067A0E" w:rsidRPr="00B92717" w:rsidRDefault="00067A0E" w:rsidP="00067A0E">
            <w:pPr>
              <w:rPr>
                <w:rFonts w:cs="Arial"/>
              </w:rPr>
            </w:pPr>
            <w:r w:rsidRPr="00B92717">
              <w:rPr>
                <w:rFonts w:cs="Arial"/>
              </w:rPr>
              <w:t>Mercaptopurine 10mg tablets (unlicensed import)</w:t>
            </w:r>
          </w:p>
        </w:tc>
      </w:tr>
      <w:tr w:rsidR="00067A0E" w:rsidRPr="00F321FC" w14:paraId="4D08654E" w14:textId="77777777" w:rsidTr="00290CC7">
        <w:trPr>
          <w:cantSplit/>
        </w:trPr>
        <w:tc>
          <w:tcPr>
            <w:tcW w:w="2410" w:type="dxa"/>
          </w:tcPr>
          <w:p w14:paraId="5807ABCD" w14:textId="7BDA162B" w:rsidR="00067A0E" w:rsidRPr="00F321FC" w:rsidRDefault="00067A0E" w:rsidP="00067A0E">
            <w:pPr>
              <w:rPr>
                <w:rFonts w:cs="Arial"/>
              </w:rPr>
            </w:pPr>
            <w:r w:rsidRPr="00F321FC">
              <w:rPr>
                <w:rFonts w:cs="Arial"/>
              </w:rPr>
              <w:t>Administration details:</w:t>
            </w:r>
          </w:p>
        </w:tc>
        <w:tc>
          <w:tcPr>
            <w:tcW w:w="8080" w:type="dxa"/>
          </w:tcPr>
          <w:p w14:paraId="420981BD" w14:textId="77777777" w:rsidR="00067A0E" w:rsidRPr="003A1963" w:rsidRDefault="00067A0E" w:rsidP="00067A0E">
            <w:pPr>
              <w:rPr>
                <w:rFonts w:cs="Arial"/>
              </w:rPr>
            </w:pPr>
            <w:r w:rsidRPr="003A1963">
              <w:rPr>
                <w:rFonts w:cs="Arial"/>
              </w:rPr>
              <w:t>The tablets should be swallowed whole and not split / crushed.</w:t>
            </w:r>
          </w:p>
          <w:p w14:paraId="01C31052" w14:textId="77777777" w:rsidR="00067A0E" w:rsidRPr="003A1963" w:rsidRDefault="00067A0E" w:rsidP="00067A0E">
            <w:pPr>
              <w:rPr>
                <w:rFonts w:cs="Arial"/>
              </w:rPr>
            </w:pPr>
            <w:r w:rsidRPr="003A1963">
              <w:rPr>
                <w:rFonts w:cs="Arial"/>
              </w:rPr>
              <w:t>Can be taken either with or without food, but patients should standardise which method is chosen.  Tablets should be taken at least 1 hour before or 2 hours after milk or dairy products.</w:t>
            </w:r>
          </w:p>
          <w:p w14:paraId="3355D967" w14:textId="77777777" w:rsidR="00067A0E" w:rsidRPr="003A1963" w:rsidRDefault="00067A0E" w:rsidP="00067A0E">
            <w:pPr>
              <w:rPr>
                <w:rFonts w:cs="Arial"/>
              </w:rPr>
            </w:pPr>
            <w:r w:rsidRPr="003A1963">
              <w:rPr>
                <w:rFonts w:cs="Arial"/>
              </w:rPr>
              <w:t xml:space="preserve">Taking with or after food may relieve nausea, however the oral absorption of azathioprine or mercaptopurine may be reduced. Consideration should be given to monitoring therapeutic efficacy more closely if patient is taking azathioprine or mercaptopurine consistently with food. </w:t>
            </w:r>
          </w:p>
          <w:p w14:paraId="3956ABC5" w14:textId="7F82266C" w:rsidR="00067A0E" w:rsidRPr="00F321FC" w:rsidRDefault="00067A0E" w:rsidP="00067A0E">
            <w:pPr>
              <w:rPr>
                <w:rFonts w:cs="Arial"/>
              </w:rPr>
            </w:pPr>
            <w:r w:rsidRPr="003A1963">
              <w:rPr>
                <w:rFonts w:cs="Arial"/>
              </w:rPr>
              <w:t>For azathioprine or mercaptopurine oral suspension, the bottle should be shaken vigorously for at least 30 seconds to ensure the suspension is well mixed.</w:t>
            </w:r>
          </w:p>
        </w:tc>
      </w:tr>
      <w:tr w:rsidR="00067A0E" w:rsidRPr="00F321FC" w14:paraId="1BF5C41D" w14:textId="77777777" w:rsidTr="00290CC7">
        <w:trPr>
          <w:cantSplit/>
        </w:trPr>
        <w:tc>
          <w:tcPr>
            <w:tcW w:w="2410" w:type="dxa"/>
          </w:tcPr>
          <w:p w14:paraId="00D209C3" w14:textId="4AA020DB" w:rsidR="00067A0E" w:rsidRPr="00F321FC" w:rsidRDefault="00067A0E" w:rsidP="00067A0E">
            <w:pPr>
              <w:rPr>
                <w:rFonts w:cs="Arial"/>
              </w:rPr>
            </w:pPr>
            <w:r>
              <w:rPr>
                <w:rFonts w:cs="Arial"/>
              </w:rPr>
              <w:lastRenderedPageBreak/>
              <w:t xml:space="preserve">Other important information: </w:t>
            </w:r>
          </w:p>
        </w:tc>
        <w:tc>
          <w:tcPr>
            <w:tcW w:w="8080" w:type="dxa"/>
          </w:tcPr>
          <w:p w14:paraId="3F09048E" w14:textId="77777777" w:rsidR="00067A0E" w:rsidRPr="003A1963" w:rsidRDefault="00067A0E" w:rsidP="00067A0E">
            <w:pPr>
              <w:rPr>
                <w:rFonts w:cs="Arial"/>
              </w:rPr>
            </w:pPr>
            <w:r w:rsidRPr="003A1963">
              <w:rPr>
                <w:rFonts w:cs="Arial"/>
              </w:rPr>
              <w:t xml:space="preserve">Providing the film coating of azathioprine tablets remains intact, there is no risk or additional precautions required when handling tablets. </w:t>
            </w:r>
          </w:p>
          <w:p w14:paraId="58009739" w14:textId="77777777" w:rsidR="00067A0E" w:rsidRPr="003A1963" w:rsidRDefault="00067A0E" w:rsidP="00067A0E">
            <w:pPr>
              <w:rPr>
                <w:rFonts w:cs="Arial"/>
              </w:rPr>
            </w:pPr>
            <w:r w:rsidRPr="003A1963">
              <w:rPr>
                <w:rFonts w:cs="Arial"/>
              </w:rPr>
              <w:t>Azathioprine and mercaptopurine are cytotoxic. It is recommended that they are handled following local recommendations for the handling and disposal of cytotoxic agents.</w:t>
            </w:r>
          </w:p>
          <w:p w14:paraId="29B6452B" w14:textId="77777777" w:rsidR="00067A0E" w:rsidRPr="003A1963" w:rsidRDefault="00067A0E" w:rsidP="00067A0E">
            <w:pPr>
              <w:rPr>
                <w:rFonts w:cs="Arial"/>
              </w:rPr>
            </w:pPr>
            <w:r w:rsidRPr="003A1963">
              <w:rPr>
                <w:rFonts w:cs="Arial"/>
              </w:rPr>
              <w:t>Mercaptopurine tablets and oral suspension are not bioequivalent with respect to peak plasma concentration; increased haematological monitoring is advised if switching between formulations.</w:t>
            </w:r>
          </w:p>
          <w:p w14:paraId="14CD1D9D" w14:textId="508845D5" w:rsidR="00067A0E" w:rsidRPr="001A51F3" w:rsidRDefault="00067A0E" w:rsidP="00067A0E">
            <w:pPr>
              <w:autoSpaceDE w:val="0"/>
              <w:autoSpaceDN w:val="0"/>
              <w:adjustRightInd w:val="0"/>
              <w:rPr>
                <w:rFonts w:eastAsia="Times New Roman" w:cstheme="minorHAnsi"/>
                <w:szCs w:val="24"/>
                <w:lang w:eastAsia="en-GB"/>
              </w:rPr>
            </w:pPr>
            <w:r w:rsidRPr="003A1963">
              <w:rPr>
                <w:rFonts w:cs="Arial"/>
              </w:rPr>
              <w:t>When prescribing mercaptopurine, remain vigilant with regards to the similarity in name with mercaptamine.</w:t>
            </w:r>
          </w:p>
        </w:tc>
      </w:tr>
    </w:tbl>
    <w:p w14:paraId="55B80F32" w14:textId="77777777" w:rsidR="0051526F" w:rsidRDefault="0051526F"/>
    <w:p w14:paraId="6DB2B26C" w14:textId="77777777" w:rsidR="0051526F" w:rsidRDefault="0051526F"/>
    <w:p w14:paraId="2699777B" w14:textId="77777777" w:rsidR="0051526F" w:rsidRDefault="0051526F"/>
    <w:tbl>
      <w:tblPr>
        <w:tblStyle w:val="TableGridLight1"/>
        <w:tblW w:w="0" w:type="auto"/>
        <w:tblInd w:w="-5" w:type="dxa"/>
        <w:tblCellMar>
          <w:top w:w="57" w:type="dxa"/>
          <w:bottom w:w="57" w:type="dxa"/>
        </w:tblCellMar>
        <w:tblLook w:val="0480" w:firstRow="0" w:lastRow="0" w:firstColumn="1" w:lastColumn="0" w:noHBand="0" w:noVBand="1"/>
      </w:tblPr>
      <w:tblGrid>
        <w:gridCol w:w="2407"/>
        <w:gridCol w:w="8054"/>
      </w:tblGrid>
      <w:tr w:rsidR="00067A0E" w:rsidRPr="00F321FC" w14:paraId="4A999C67" w14:textId="77777777" w:rsidTr="00067A0E">
        <w:tc>
          <w:tcPr>
            <w:tcW w:w="2407" w:type="dxa"/>
          </w:tcPr>
          <w:p w14:paraId="6BB97933" w14:textId="5394937C" w:rsidR="00067A0E" w:rsidRPr="00F321FC" w:rsidRDefault="00067A0E" w:rsidP="00067A0E">
            <w:pPr>
              <w:pStyle w:val="Heading2"/>
              <w:rPr>
                <w:rFonts w:cs="Arial"/>
              </w:rPr>
            </w:pPr>
            <w:bookmarkStart w:id="39" w:name="eight_cautions_cx"/>
            <w:bookmarkStart w:id="40" w:name="_Toc149231792"/>
            <w:r w:rsidRPr="00F321FC">
              <w:rPr>
                <w:rFonts w:cs="Arial"/>
              </w:rPr>
              <w:t>C</w:t>
            </w:r>
            <w:r>
              <w:rPr>
                <w:rFonts w:cs="Arial"/>
              </w:rPr>
              <w:t>autions and c</w:t>
            </w:r>
            <w:r w:rsidRPr="00F321FC">
              <w:rPr>
                <w:rFonts w:cs="Arial"/>
              </w:rPr>
              <w:t>ontraindications</w:t>
            </w:r>
            <w:bookmarkEnd w:id="39"/>
            <w:bookmarkEnd w:id="40"/>
          </w:p>
        </w:tc>
        <w:tc>
          <w:tcPr>
            <w:tcW w:w="8054" w:type="dxa"/>
          </w:tcPr>
          <w:p w14:paraId="1A447B01" w14:textId="77777777" w:rsidR="00067A0E" w:rsidRDefault="00067A0E" w:rsidP="00067A0E">
            <w:pPr>
              <w:rPr>
                <w:rFonts w:cs="Arial"/>
              </w:rPr>
            </w:pPr>
            <w:r w:rsidRPr="00FB404F">
              <w:rPr>
                <w:rFonts w:cs="Arial"/>
              </w:rPr>
              <w:t xml:space="preserve">This information does not replace the Summary of Product Characteristics (SPC), and should be read in conjunction with it. Please see </w:t>
            </w:r>
            <w:hyperlink r:id="rId24" w:history="1">
              <w:r w:rsidRPr="001A203B">
                <w:rPr>
                  <w:rStyle w:val="Hyperlink"/>
                  <w:rFonts w:cs="Arial"/>
                </w:rPr>
                <w:t>BNF</w:t>
              </w:r>
            </w:hyperlink>
            <w:r w:rsidRPr="00FB404F">
              <w:rPr>
                <w:rFonts w:cs="Arial"/>
              </w:rPr>
              <w:t xml:space="preserve"> &amp; </w:t>
            </w:r>
            <w:hyperlink r:id="rId25" w:history="1">
              <w:r w:rsidRPr="001A203B">
                <w:rPr>
                  <w:rStyle w:val="Hyperlink"/>
                  <w:rFonts w:cs="Arial"/>
                </w:rPr>
                <w:t>SPC</w:t>
              </w:r>
            </w:hyperlink>
            <w:r w:rsidRPr="00FB404F">
              <w:rPr>
                <w:rFonts w:cs="Arial"/>
              </w:rPr>
              <w:t xml:space="preserve"> for comprehensive information.</w:t>
            </w:r>
          </w:p>
          <w:p w14:paraId="502F9B7F" w14:textId="77777777" w:rsidR="00067A0E" w:rsidRDefault="00067A0E" w:rsidP="00067A0E">
            <w:pPr>
              <w:rPr>
                <w:rFonts w:cs="Arial"/>
              </w:rPr>
            </w:pPr>
          </w:p>
          <w:p w14:paraId="4D6D3193" w14:textId="77777777" w:rsidR="00067A0E" w:rsidRDefault="00067A0E" w:rsidP="00067A0E">
            <w:pPr>
              <w:pStyle w:val="Heading4"/>
            </w:pPr>
            <w:r w:rsidRPr="003A1963">
              <w:t xml:space="preserve">Contraindications: </w:t>
            </w:r>
          </w:p>
          <w:p w14:paraId="7113B774" w14:textId="77777777" w:rsidR="00067A0E" w:rsidRDefault="00067A0E" w:rsidP="00067A0E">
            <w:pPr>
              <w:pStyle w:val="ListParagraph"/>
              <w:numPr>
                <w:ilvl w:val="0"/>
                <w:numId w:val="51"/>
              </w:numPr>
            </w:pPr>
            <w:r>
              <w:t>Known hypersensitivity to the active substance or any excipients. Hypersensitivity to 6-mercaptopurine (6-MP) should alert the prescriber to probable hypersensitivity to azathioprine.</w:t>
            </w:r>
          </w:p>
          <w:p w14:paraId="1C71E24A" w14:textId="77777777" w:rsidR="00067A0E" w:rsidRPr="003A1963" w:rsidRDefault="00067A0E" w:rsidP="00067A0E">
            <w:pPr>
              <w:pStyle w:val="ListParagraph"/>
              <w:numPr>
                <w:ilvl w:val="0"/>
                <w:numId w:val="51"/>
              </w:numPr>
            </w:pPr>
            <w:r>
              <w:t>Absent or very low thiopurine methyltransferase (TPMT) activity – risk of life-threatening pancytopenia.</w:t>
            </w:r>
          </w:p>
          <w:p w14:paraId="5803022E" w14:textId="77777777" w:rsidR="00067A0E" w:rsidRDefault="00067A0E" w:rsidP="00067A0E">
            <w:pPr>
              <w:rPr>
                <w:rFonts w:cs="Arial"/>
              </w:rPr>
            </w:pPr>
          </w:p>
          <w:p w14:paraId="06777BA0" w14:textId="77777777" w:rsidR="00067A0E" w:rsidRPr="00FB404F" w:rsidRDefault="00067A0E" w:rsidP="00067A0E">
            <w:pPr>
              <w:pStyle w:val="Heading4"/>
            </w:pPr>
            <w:r w:rsidRPr="00FB404F">
              <w:t>Cautions:</w:t>
            </w:r>
          </w:p>
          <w:p w14:paraId="30CE6598" w14:textId="65FF5E53" w:rsidR="00067A0E" w:rsidRPr="003A1963" w:rsidRDefault="00067A0E" w:rsidP="00592C71">
            <w:pPr>
              <w:pStyle w:val="ListParagraph"/>
              <w:numPr>
                <w:ilvl w:val="0"/>
                <w:numId w:val="52"/>
              </w:numPr>
              <w:rPr>
                <w:rFonts w:cs="Arial"/>
              </w:rPr>
            </w:pPr>
            <w:r w:rsidRPr="003A1963">
              <w:rPr>
                <w:rFonts w:cs="Arial"/>
              </w:rPr>
              <w:t xml:space="preserve">Live vaccines (e.g. oral polio, oral typhoid, MMR, BCG,): </w:t>
            </w:r>
            <w:r w:rsidR="00592C71">
              <w:rPr>
                <w:rFonts w:cs="Arial"/>
              </w:rPr>
              <w:t>are generally safe in patients taking azathioprine at a dose up to</w:t>
            </w:r>
            <w:r w:rsidRPr="003A1963">
              <w:rPr>
                <w:rFonts w:cs="Arial"/>
              </w:rPr>
              <w:t xml:space="preserve"> 3 mg/kg/day, or mercaptopurine </w:t>
            </w:r>
            <w:r w:rsidR="00592C71">
              <w:rPr>
                <w:rFonts w:cs="Arial"/>
              </w:rPr>
              <w:t xml:space="preserve">up to </w:t>
            </w:r>
            <w:r w:rsidRPr="003A1963">
              <w:rPr>
                <w:rFonts w:cs="Arial"/>
              </w:rPr>
              <w:t xml:space="preserve">1.5 mg/kg/day. Please refer to the </w:t>
            </w:r>
            <w:hyperlink r:id="rId26" w:history="1">
              <w:r w:rsidRPr="00592C71">
                <w:rPr>
                  <w:rStyle w:val="Hyperlink"/>
                  <w:rFonts w:cs="Arial"/>
                </w:rPr>
                <w:t>Green Book Chapter 6</w:t>
              </w:r>
            </w:hyperlink>
            <w:r w:rsidRPr="003A1963">
              <w:rPr>
                <w:rFonts w:cs="Arial"/>
              </w:rPr>
              <w:t xml:space="preserve"> for current advice regarding the use of live vaccines in patients taking immune modulators. </w:t>
            </w:r>
            <w:r w:rsidR="00592C71" w:rsidRPr="00592C71">
              <w:rPr>
                <w:rFonts w:cs="Arial"/>
              </w:rPr>
              <w:t xml:space="preserve">For yellow fever vaccination data is limited and a more cautious approach is advised – see </w:t>
            </w:r>
            <w:hyperlink r:id="rId27" w:history="1">
              <w:r w:rsidR="00592C71" w:rsidRPr="00592C71">
                <w:rPr>
                  <w:rStyle w:val="Hyperlink"/>
                  <w:rFonts w:cs="Arial"/>
                </w:rPr>
                <w:t>Green Book Chapter 35</w:t>
              </w:r>
            </w:hyperlink>
            <w:r w:rsidR="00592C71">
              <w:rPr>
                <w:rFonts w:cs="Arial"/>
              </w:rPr>
              <w:t xml:space="preserve">. </w:t>
            </w:r>
            <w:r w:rsidRPr="003A1963">
              <w:rPr>
                <w:rFonts w:cs="Arial"/>
              </w:rPr>
              <w:t xml:space="preserve">Contact the specialist if further guidance is required. </w:t>
            </w:r>
          </w:p>
          <w:p w14:paraId="791C4218" w14:textId="77777777" w:rsidR="00067A0E" w:rsidRPr="003A1963" w:rsidRDefault="00067A0E" w:rsidP="00067A0E">
            <w:pPr>
              <w:pStyle w:val="ListParagraph"/>
              <w:numPr>
                <w:ilvl w:val="0"/>
                <w:numId w:val="52"/>
              </w:numPr>
              <w:rPr>
                <w:rFonts w:cs="Arial"/>
              </w:rPr>
            </w:pPr>
            <w:r w:rsidRPr="003A1963">
              <w:rPr>
                <w:rFonts w:cs="Arial"/>
              </w:rPr>
              <w:t>Patients with active/history of pancreatitis.</w:t>
            </w:r>
          </w:p>
          <w:p w14:paraId="4C2096AB" w14:textId="13336FF2" w:rsidR="00067A0E" w:rsidRPr="003A1963" w:rsidRDefault="00067A0E" w:rsidP="00067A0E">
            <w:pPr>
              <w:pStyle w:val="ListParagraph"/>
              <w:numPr>
                <w:ilvl w:val="0"/>
                <w:numId w:val="52"/>
              </w:numPr>
              <w:rPr>
                <w:rFonts w:cs="Arial"/>
              </w:rPr>
            </w:pPr>
            <w:r w:rsidRPr="003A1963">
              <w:rPr>
                <w:rFonts w:cs="Arial"/>
              </w:rPr>
              <w:t xml:space="preserve">Concomitant prescribing of allopurinol: A 75% dose reduction of azathioprine/mercaptopurine is required, see </w:t>
            </w:r>
            <w:hyperlink w:anchor="nine_interactions" w:history="1">
              <w:r w:rsidR="00A77DE0" w:rsidRPr="002462D8">
                <w:rPr>
                  <w:rStyle w:val="Hyperlink"/>
                  <w:rFonts w:cs="Arial"/>
                  <w:highlight w:val="yellow"/>
                </w:rPr>
                <w:t>section 9</w:t>
              </w:r>
            </w:hyperlink>
            <w:r w:rsidRPr="002462D8">
              <w:rPr>
                <w:rFonts w:cs="Arial"/>
                <w:highlight w:val="yellow"/>
              </w:rPr>
              <w:t>.</w:t>
            </w:r>
          </w:p>
          <w:p w14:paraId="1940F304" w14:textId="77777777" w:rsidR="00067A0E" w:rsidRPr="003A1963" w:rsidRDefault="00067A0E" w:rsidP="00067A0E">
            <w:pPr>
              <w:pStyle w:val="ListParagraph"/>
              <w:numPr>
                <w:ilvl w:val="0"/>
                <w:numId w:val="52"/>
              </w:numPr>
              <w:rPr>
                <w:rFonts w:cs="Arial"/>
              </w:rPr>
            </w:pPr>
            <w:r w:rsidRPr="003A1963">
              <w:rPr>
                <w:rFonts w:cs="Arial"/>
              </w:rPr>
              <w:t>Patients receiving azathioprine or mercaptopurine are at an increased risk of developing lymphoproliferative disorders and other malignancies, notably skin cancers, sarcomas and uterine cervical cancer in situ. Exposure to sunlight and UV light should be limited and patients should wear protective clothing and use a sunscreen with a high protection factor to minimize the risk of skin cancer and photosensitivity</w:t>
            </w:r>
          </w:p>
          <w:p w14:paraId="6BB7B292" w14:textId="77777777" w:rsidR="00067A0E" w:rsidRDefault="00067A0E" w:rsidP="00067A0E">
            <w:pPr>
              <w:pStyle w:val="ListParagraph"/>
              <w:numPr>
                <w:ilvl w:val="0"/>
                <w:numId w:val="52"/>
              </w:numPr>
              <w:rPr>
                <w:rFonts w:cs="Arial"/>
              </w:rPr>
            </w:pPr>
            <w:r w:rsidRPr="003A1963">
              <w:rPr>
                <w:rFonts w:cs="Arial"/>
              </w:rPr>
              <w:t xml:space="preserve">Patients with low thiopurine methyltransferase (TPMT) activity are at increased risk of myelosuppression. Substantial dose reduction is generally required. </w:t>
            </w:r>
          </w:p>
          <w:p w14:paraId="014A8E3E" w14:textId="1AF69E8D" w:rsidR="00067A0E" w:rsidRPr="003A1963" w:rsidRDefault="00067A0E" w:rsidP="00067A0E">
            <w:pPr>
              <w:pStyle w:val="ListParagraph"/>
              <w:numPr>
                <w:ilvl w:val="0"/>
                <w:numId w:val="52"/>
              </w:numPr>
              <w:rPr>
                <w:rFonts w:cs="Arial"/>
              </w:rPr>
            </w:pPr>
            <w:r>
              <w:rPr>
                <w:rFonts w:cs="Arial"/>
              </w:rPr>
              <w:t>Patients with inherited</w:t>
            </w:r>
            <w:r w:rsidR="001E5784">
              <w:rPr>
                <w:rFonts w:cs="Arial"/>
              </w:rPr>
              <w:t xml:space="preserve"> low or absent </w:t>
            </w:r>
            <w:proofErr w:type="spellStart"/>
            <w:r w:rsidR="001E5784">
              <w:rPr>
                <w:rFonts w:cs="Arial"/>
              </w:rPr>
              <w:t>nudix</w:t>
            </w:r>
            <w:proofErr w:type="spellEnd"/>
            <w:r w:rsidR="001E5784">
              <w:rPr>
                <w:rFonts w:cs="Arial"/>
              </w:rPr>
              <w:t xml:space="preserve"> hydrolase 15</w:t>
            </w:r>
            <w:r>
              <w:rPr>
                <w:rFonts w:cs="Arial"/>
              </w:rPr>
              <w:t xml:space="preserve"> </w:t>
            </w:r>
            <w:r w:rsidR="001E5784">
              <w:rPr>
                <w:rFonts w:cs="Arial"/>
              </w:rPr>
              <w:t>(</w:t>
            </w:r>
            <w:r>
              <w:rPr>
                <w:rFonts w:cs="Arial"/>
              </w:rPr>
              <w:t>NUDT15</w:t>
            </w:r>
            <w:r w:rsidR="001E5784">
              <w:rPr>
                <w:rFonts w:cs="Arial"/>
              </w:rPr>
              <w:t>)</w:t>
            </w:r>
            <w:r>
              <w:rPr>
                <w:rFonts w:cs="Arial"/>
              </w:rPr>
              <w:t xml:space="preserve"> </w:t>
            </w:r>
            <w:r w:rsidR="001E5784">
              <w:rPr>
                <w:rFonts w:cs="Arial"/>
              </w:rPr>
              <w:t>activity</w:t>
            </w:r>
            <w:r>
              <w:rPr>
                <w:rFonts w:cs="Arial"/>
              </w:rPr>
              <w:t xml:space="preserve"> are at increased risk for azathioprine and mercaptopurine toxicity and generally require dose reduction. Genotyp</w:t>
            </w:r>
            <w:r w:rsidR="001E5784">
              <w:rPr>
                <w:rFonts w:cs="Arial"/>
              </w:rPr>
              <w:t>e</w:t>
            </w:r>
            <w:r>
              <w:rPr>
                <w:rFonts w:cs="Arial"/>
              </w:rPr>
              <w:t xml:space="preserve"> testing</w:t>
            </w:r>
            <w:r w:rsidR="001E5784">
              <w:rPr>
                <w:rFonts w:cs="Arial"/>
              </w:rPr>
              <w:t xml:space="preserve"> for NUDT15 mutation</w:t>
            </w:r>
            <w:r>
              <w:rPr>
                <w:rFonts w:cs="Arial"/>
              </w:rPr>
              <w:t xml:space="preserve"> may be considered. Close monitoring of blood counts is necessary. </w:t>
            </w:r>
          </w:p>
          <w:p w14:paraId="243F9619" w14:textId="77777777" w:rsidR="00067A0E" w:rsidRPr="003A1963" w:rsidRDefault="00067A0E" w:rsidP="00067A0E">
            <w:pPr>
              <w:pStyle w:val="ListParagraph"/>
              <w:numPr>
                <w:ilvl w:val="0"/>
                <w:numId w:val="52"/>
              </w:numPr>
              <w:rPr>
                <w:rFonts w:cs="Arial"/>
              </w:rPr>
            </w:pPr>
            <w:r w:rsidRPr="003A1963">
              <w:rPr>
                <w:rFonts w:cs="Arial"/>
              </w:rPr>
              <w:t>Severe infection.</w:t>
            </w:r>
          </w:p>
          <w:p w14:paraId="366E120E" w14:textId="77777777" w:rsidR="00067A0E" w:rsidRPr="003A1963" w:rsidRDefault="00067A0E" w:rsidP="00067A0E">
            <w:pPr>
              <w:pStyle w:val="ListParagraph"/>
              <w:numPr>
                <w:ilvl w:val="0"/>
                <w:numId w:val="52"/>
              </w:numPr>
              <w:rPr>
                <w:rFonts w:cs="Arial"/>
              </w:rPr>
            </w:pPr>
            <w:r w:rsidRPr="003A1963">
              <w:rPr>
                <w:rFonts w:cs="Arial"/>
              </w:rPr>
              <w:lastRenderedPageBreak/>
              <w:t>Severely impaired hepatic or bone marrow function.</w:t>
            </w:r>
          </w:p>
          <w:p w14:paraId="37B76151" w14:textId="77777777" w:rsidR="00067A0E" w:rsidRPr="003A1963" w:rsidRDefault="00067A0E" w:rsidP="00067A0E">
            <w:pPr>
              <w:pStyle w:val="ListParagraph"/>
              <w:numPr>
                <w:ilvl w:val="0"/>
                <w:numId w:val="52"/>
              </w:numPr>
              <w:rPr>
                <w:rFonts w:cs="Arial"/>
              </w:rPr>
            </w:pPr>
            <w:r w:rsidRPr="003A1963">
              <w:rPr>
                <w:rFonts w:cs="Arial"/>
              </w:rPr>
              <w:t xml:space="preserve">Pregnancy and breastfeeding (see </w:t>
            </w:r>
            <w:hyperlink w:anchor="twelve_pregnancy" w:history="1">
              <w:r w:rsidRPr="003A1963">
                <w:rPr>
                  <w:rStyle w:val="Hyperlink"/>
                  <w:rFonts w:cs="Arial"/>
                </w:rPr>
                <w:t>section 12</w:t>
              </w:r>
            </w:hyperlink>
            <w:r w:rsidRPr="003A1963">
              <w:rPr>
                <w:rFonts w:cs="Arial"/>
              </w:rPr>
              <w:t>).</w:t>
            </w:r>
          </w:p>
          <w:p w14:paraId="111D2177" w14:textId="77777777" w:rsidR="00067A0E" w:rsidRDefault="00067A0E" w:rsidP="00067A0E">
            <w:pPr>
              <w:rPr>
                <w:rFonts w:cs="Arial"/>
              </w:rPr>
            </w:pPr>
          </w:p>
          <w:p w14:paraId="25999F2F" w14:textId="77777777" w:rsidR="00067A0E" w:rsidRPr="003A1963" w:rsidRDefault="00067A0E" w:rsidP="00067A0E">
            <w:pPr>
              <w:rPr>
                <w:rFonts w:cs="Arial"/>
              </w:rPr>
            </w:pPr>
            <w:r w:rsidRPr="003A1963">
              <w:rPr>
                <w:rFonts w:cs="Arial"/>
              </w:rPr>
              <w:t xml:space="preserve">Treatment may need to be monitored more frequently in the following: </w:t>
            </w:r>
          </w:p>
          <w:p w14:paraId="117C9675" w14:textId="77777777" w:rsidR="00067A0E" w:rsidRPr="003A1963" w:rsidRDefault="00067A0E" w:rsidP="00067A0E">
            <w:pPr>
              <w:pStyle w:val="ListParagraph"/>
              <w:numPr>
                <w:ilvl w:val="0"/>
                <w:numId w:val="53"/>
              </w:numPr>
              <w:rPr>
                <w:rFonts w:cs="Arial"/>
              </w:rPr>
            </w:pPr>
            <w:r w:rsidRPr="003A1963">
              <w:rPr>
                <w:rFonts w:cs="Arial"/>
              </w:rPr>
              <w:t>Elderly patients</w:t>
            </w:r>
          </w:p>
          <w:p w14:paraId="73A4CBCF" w14:textId="77777777" w:rsidR="00067A0E" w:rsidRPr="003A1963" w:rsidRDefault="00067A0E" w:rsidP="00067A0E">
            <w:pPr>
              <w:pStyle w:val="ListParagraph"/>
              <w:numPr>
                <w:ilvl w:val="0"/>
                <w:numId w:val="53"/>
              </w:numPr>
              <w:rPr>
                <w:rFonts w:cs="Arial"/>
              </w:rPr>
            </w:pPr>
            <w:r w:rsidRPr="003A1963">
              <w:rPr>
                <w:rFonts w:cs="Arial"/>
              </w:rPr>
              <w:t>Impaired renal function</w:t>
            </w:r>
          </w:p>
          <w:p w14:paraId="456B90AA" w14:textId="10D27DB5" w:rsidR="00067A0E" w:rsidRPr="00A77DE0" w:rsidRDefault="00067A0E" w:rsidP="002462D8">
            <w:pPr>
              <w:pStyle w:val="ListParagraph"/>
              <w:numPr>
                <w:ilvl w:val="0"/>
                <w:numId w:val="53"/>
              </w:numPr>
              <w:rPr>
                <w:rFonts w:cs="Arial"/>
              </w:rPr>
            </w:pPr>
            <w:r w:rsidRPr="003A1963">
              <w:rPr>
                <w:rFonts w:cs="Arial"/>
              </w:rPr>
              <w:t xml:space="preserve">Mild/moderately impaired hepatic function </w:t>
            </w:r>
            <w:r w:rsidRPr="00A77DE0">
              <w:rPr>
                <w:rFonts w:cs="Arial"/>
              </w:rPr>
              <w:t>Mild/moderately impaired bone marrow function</w:t>
            </w:r>
          </w:p>
        </w:tc>
      </w:tr>
      <w:tr w:rsidR="00067A0E" w:rsidRPr="00F321FC" w14:paraId="11E3D793" w14:textId="77777777" w:rsidTr="00067A0E">
        <w:tc>
          <w:tcPr>
            <w:tcW w:w="2407" w:type="dxa"/>
          </w:tcPr>
          <w:p w14:paraId="1E8C8FBF" w14:textId="3ED10190" w:rsidR="00067A0E" w:rsidRPr="00F321FC" w:rsidRDefault="00067A0E" w:rsidP="00067A0E">
            <w:pPr>
              <w:pStyle w:val="Heading2"/>
              <w:rPr>
                <w:rFonts w:cs="Arial"/>
              </w:rPr>
            </w:pPr>
            <w:bookmarkStart w:id="41" w:name="nine_interactions"/>
            <w:bookmarkStart w:id="42" w:name="_Toc149231793"/>
            <w:r w:rsidRPr="00F321FC">
              <w:rPr>
                <w:rFonts w:cs="Arial"/>
              </w:rPr>
              <w:lastRenderedPageBreak/>
              <w:t>Significant drug interactions</w:t>
            </w:r>
            <w:bookmarkEnd w:id="41"/>
            <w:bookmarkEnd w:id="42"/>
          </w:p>
        </w:tc>
        <w:tc>
          <w:tcPr>
            <w:tcW w:w="8054" w:type="dxa"/>
          </w:tcPr>
          <w:p w14:paraId="688485C2" w14:textId="394787C5" w:rsidR="00067A0E" w:rsidRDefault="00067A0E" w:rsidP="00067A0E">
            <w:pPr>
              <w:rPr>
                <w:rFonts w:cs="Arial"/>
              </w:rPr>
            </w:pPr>
            <w:r w:rsidRPr="00FB404F">
              <w:rPr>
                <w:rFonts w:cs="Arial"/>
              </w:rPr>
              <w:t xml:space="preserve">The following list is not exhaustive. Please see </w:t>
            </w:r>
            <w:hyperlink r:id="rId28" w:history="1">
              <w:r w:rsidRPr="001A203B">
                <w:rPr>
                  <w:rStyle w:val="Hyperlink"/>
                  <w:rFonts w:cs="Arial"/>
                </w:rPr>
                <w:t>BNF</w:t>
              </w:r>
            </w:hyperlink>
            <w:r w:rsidRPr="00FB404F">
              <w:rPr>
                <w:rFonts w:cs="Arial"/>
              </w:rPr>
              <w:t xml:space="preserve"> &amp; </w:t>
            </w:r>
            <w:hyperlink r:id="rId29" w:history="1">
              <w:r w:rsidRPr="001A203B">
                <w:rPr>
                  <w:rStyle w:val="Hyperlink"/>
                  <w:rFonts w:cs="Arial"/>
                </w:rPr>
                <w:t>SPC</w:t>
              </w:r>
            </w:hyperlink>
            <w:r w:rsidRPr="00FB404F">
              <w:rPr>
                <w:rFonts w:cs="Arial"/>
              </w:rPr>
              <w:t xml:space="preserve"> for comprehensive information and recommended management.</w:t>
            </w:r>
          </w:p>
          <w:p w14:paraId="3F0C5B96" w14:textId="77777777" w:rsidR="00067A0E" w:rsidRDefault="00067A0E" w:rsidP="00067A0E">
            <w:pPr>
              <w:pStyle w:val="Heading4"/>
            </w:pPr>
            <w:r w:rsidRPr="0011756C">
              <w:t>The following drugs must not be prescribed without consultation with the specialist:</w:t>
            </w:r>
          </w:p>
          <w:p w14:paraId="582269D9" w14:textId="77777777" w:rsidR="00067A0E" w:rsidRPr="0011756C" w:rsidRDefault="00067A0E" w:rsidP="00067A0E">
            <w:pPr>
              <w:pStyle w:val="ListParagraph"/>
              <w:numPr>
                <w:ilvl w:val="0"/>
                <w:numId w:val="54"/>
              </w:numPr>
              <w:rPr>
                <w:rFonts w:cs="Arial"/>
              </w:rPr>
            </w:pPr>
            <w:r w:rsidRPr="0011756C">
              <w:rPr>
                <w:rFonts w:cs="Arial"/>
                <w:b/>
                <w:bCs/>
              </w:rPr>
              <w:t>Allopurinol</w:t>
            </w:r>
            <w:r w:rsidRPr="0011756C">
              <w:rPr>
                <w:rFonts w:cs="Arial"/>
              </w:rPr>
              <w:t xml:space="preserve"> has the potential to cause thiopurine toxicity and should be avoided, except with specialist input. Allopurinol may be recommended in combination with thiopurines by the specialist for IBD patients, particularly in those who are unable to tolerate to or do not respond to treatment with a thiopurine alone. The dose of azathioprine or mercaptopurine should be reduced by 75% if used concurrently with allopurinol. If considering prescribing allopurinol, discuss with the specialist for advice and a dose adjustment. </w:t>
            </w:r>
          </w:p>
          <w:p w14:paraId="3B439A4D" w14:textId="77777777" w:rsidR="00067A0E" w:rsidRPr="0011756C" w:rsidRDefault="00067A0E" w:rsidP="00067A0E">
            <w:pPr>
              <w:pStyle w:val="ListParagraph"/>
              <w:numPr>
                <w:ilvl w:val="0"/>
                <w:numId w:val="54"/>
              </w:numPr>
              <w:rPr>
                <w:rFonts w:cs="Arial"/>
              </w:rPr>
            </w:pPr>
            <w:r w:rsidRPr="0011756C">
              <w:rPr>
                <w:rFonts w:cs="Arial"/>
                <w:b/>
                <w:bCs/>
              </w:rPr>
              <w:t>Febuxostat</w:t>
            </w:r>
            <w:r w:rsidRPr="0011756C">
              <w:rPr>
                <w:rFonts w:cs="Arial"/>
              </w:rPr>
              <w:t xml:space="preserve"> has the potential to cause thiopurine toxicity; avoid in combination with azathioprine or mercaptopurine.</w:t>
            </w:r>
          </w:p>
          <w:p w14:paraId="2B83481A" w14:textId="762D3D47" w:rsidR="00067A0E" w:rsidRPr="0011756C" w:rsidRDefault="00067A0E" w:rsidP="00067A0E">
            <w:pPr>
              <w:pStyle w:val="ListParagraph"/>
              <w:numPr>
                <w:ilvl w:val="0"/>
                <w:numId w:val="54"/>
              </w:numPr>
              <w:rPr>
                <w:rFonts w:cs="Arial"/>
              </w:rPr>
            </w:pPr>
            <w:r w:rsidRPr="0011756C">
              <w:rPr>
                <w:rFonts w:cs="Arial"/>
                <w:b/>
                <w:bCs/>
              </w:rPr>
              <w:t>Live vaccines</w:t>
            </w:r>
            <w:r w:rsidRPr="0011756C">
              <w:rPr>
                <w:rFonts w:cs="Arial"/>
              </w:rPr>
              <w:t xml:space="preserve"> (e.g. oral polio, oral typhoid, MMR, BCG,) can be given to patients on stable long term low dose corticosteroid therapy (defined as ≤20mg prednisolone per day for &gt;14 days) alone or in combination with low dose non-biological oral immune modulating drugs (e.g. azathioprine up to 3mg/kg/day or mercaptopurine up to 1.5mg/kg/day). Clinician discretion is advised. Please refer to the </w:t>
            </w:r>
            <w:hyperlink r:id="rId30" w:history="1">
              <w:r w:rsidRPr="00592C71">
                <w:rPr>
                  <w:rStyle w:val="Hyperlink"/>
                  <w:rFonts w:cs="Arial"/>
                </w:rPr>
                <w:t>Green Book Chapter 6</w:t>
              </w:r>
            </w:hyperlink>
            <w:r w:rsidRPr="0011756C">
              <w:rPr>
                <w:rFonts w:cs="Arial"/>
              </w:rPr>
              <w:t xml:space="preserve"> for current advice, and advice for patients taking higher doses. </w:t>
            </w:r>
          </w:p>
          <w:p w14:paraId="6671D5E6" w14:textId="77777777" w:rsidR="00067A0E" w:rsidRPr="0011756C" w:rsidRDefault="00067A0E" w:rsidP="00067A0E">
            <w:pPr>
              <w:pStyle w:val="ListParagraph"/>
              <w:numPr>
                <w:ilvl w:val="0"/>
                <w:numId w:val="54"/>
              </w:numPr>
              <w:rPr>
                <w:rFonts w:cs="Arial"/>
              </w:rPr>
            </w:pPr>
            <w:r w:rsidRPr="0011756C">
              <w:rPr>
                <w:rFonts w:cs="Arial"/>
                <w:b/>
                <w:bCs/>
              </w:rPr>
              <w:t xml:space="preserve">Warfarin </w:t>
            </w:r>
            <w:r w:rsidRPr="0011756C">
              <w:rPr>
                <w:rFonts w:cs="Arial"/>
              </w:rPr>
              <w:t>– thiopurines may reduce anticoagulant effects of warfarin.</w:t>
            </w:r>
          </w:p>
          <w:p w14:paraId="3827CB32" w14:textId="77777777" w:rsidR="00067A0E" w:rsidRPr="0011756C" w:rsidRDefault="00067A0E" w:rsidP="00067A0E">
            <w:pPr>
              <w:pStyle w:val="ListParagraph"/>
              <w:numPr>
                <w:ilvl w:val="0"/>
                <w:numId w:val="54"/>
              </w:numPr>
              <w:rPr>
                <w:rFonts w:cs="Arial"/>
              </w:rPr>
            </w:pPr>
            <w:r w:rsidRPr="0011756C">
              <w:rPr>
                <w:rFonts w:cs="Arial"/>
                <w:b/>
                <w:bCs/>
              </w:rPr>
              <w:t>Co-trimoxazole / trimethoprim</w:t>
            </w:r>
            <w:r w:rsidRPr="0011756C">
              <w:rPr>
                <w:rFonts w:cs="Arial"/>
              </w:rPr>
              <w:t xml:space="preserve"> – possible increased risk of haematological toxicity, however evidence is conflicting and this combination is often used in practice. </w:t>
            </w:r>
          </w:p>
          <w:p w14:paraId="69AB138E" w14:textId="77777777" w:rsidR="00067A0E" w:rsidRPr="0011756C" w:rsidRDefault="00067A0E" w:rsidP="00067A0E">
            <w:pPr>
              <w:pStyle w:val="ListParagraph"/>
              <w:numPr>
                <w:ilvl w:val="0"/>
                <w:numId w:val="54"/>
              </w:numPr>
              <w:rPr>
                <w:rFonts w:cs="Arial"/>
              </w:rPr>
            </w:pPr>
            <w:r w:rsidRPr="0011756C">
              <w:rPr>
                <w:rFonts w:cs="Arial"/>
                <w:b/>
                <w:bCs/>
              </w:rPr>
              <w:t xml:space="preserve">Clozapine </w:t>
            </w:r>
            <w:r>
              <w:rPr>
                <w:rFonts w:cs="Arial"/>
              </w:rPr>
              <w:t>–</w:t>
            </w:r>
            <w:r w:rsidRPr="0011756C">
              <w:rPr>
                <w:rFonts w:cs="Arial"/>
              </w:rPr>
              <w:t xml:space="preserve"> avoid</w:t>
            </w:r>
            <w:r>
              <w:rPr>
                <w:rFonts w:cs="Arial"/>
              </w:rPr>
              <w:t xml:space="preserve"> </w:t>
            </w:r>
            <w:r w:rsidRPr="0011756C">
              <w:rPr>
                <w:rFonts w:cs="Arial"/>
              </w:rPr>
              <w:t>due to increased risk of agranulocytosis.</w:t>
            </w:r>
          </w:p>
          <w:p w14:paraId="631A18FB" w14:textId="77777777" w:rsidR="00067A0E" w:rsidRPr="0011756C" w:rsidRDefault="00067A0E" w:rsidP="00067A0E">
            <w:pPr>
              <w:pStyle w:val="ListParagraph"/>
              <w:numPr>
                <w:ilvl w:val="0"/>
                <w:numId w:val="54"/>
              </w:numPr>
              <w:rPr>
                <w:rFonts w:cs="Arial"/>
              </w:rPr>
            </w:pPr>
            <w:r w:rsidRPr="0011756C">
              <w:rPr>
                <w:rFonts w:cs="Arial"/>
                <w:b/>
                <w:bCs/>
              </w:rPr>
              <w:t>Ribavirin</w:t>
            </w:r>
            <w:r w:rsidRPr="0011756C">
              <w:rPr>
                <w:rFonts w:cs="Arial"/>
              </w:rPr>
              <w:t xml:space="preserve"> </w:t>
            </w:r>
            <w:r>
              <w:rPr>
                <w:rFonts w:cs="Arial"/>
              </w:rPr>
              <w:t>–</w:t>
            </w:r>
            <w:r w:rsidRPr="0011756C">
              <w:rPr>
                <w:rFonts w:cs="Arial"/>
              </w:rPr>
              <w:t xml:space="preserve"> increased</w:t>
            </w:r>
            <w:r>
              <w:rPr>
                <w:rFonts w:cs="Arial"/>
              </w:rPr>
              <w:t xml:space="preserve"> </w:t>
            </w:r>
            <w:r w:rsidRPr="0011756C">
              <w:rPr>
                <w:rFonts w:cs="Arial"/>
              </w:rPr>
              <w:t xml:space="preserve">risk of haematological toxicity when azathioprine given concurrently and this combination should be avoided. </w:t>
            </w:r>
          </w:p>
          <w:p w14:paraId="7B3D52AF" w14:textId="77777777" w:rsidR="00067A0E" w:rsidRDefault="00067A0E" w:rsidP="00067A0E">
            <w:pPr>
              <w:pStyle w:val="ListParagraph"/>
              <w:numPr>
                <w:ilvl w:val="0"/>
                <w:numId w:val="54"/>
              </w:numPr>
              <w:rPr>
                <w:rFonts w:cs="Arial"/>
              </w:rPr>
            </w:pPr>
            <w:proofErr w:type="spellStart"/>
            <w:r w:rsidRPr="0011756C">
              <w:rPr>
                <w:rFonts w:cs="Arial"/>
                <w:b/>
                <w:bCs/>
              </w:rPr>
              <w:t>Aminosalicylates</w:t>
            </w:r>
            <w:proofErr w:type="spellEnd"/>
            <w:r w:rsidRPr="0011756C">
              <w:rPr>
                <w:rFonts w:cs="Arial"/>
              </w:rPr>
              <w:t xml:space="preserve"> (sulfasalazine, </w:t>
            </w:r>
            <w:proofErr w:type="spellStart"/>
            <w:r w:rsidRPr="0011756C">
              <w:rPr>
                <w:rFonts w:cs="Arial"/>
              </w:rPr>
              <w:t>mesalazine</w:t>
            </w:r>
            <w:proofErr w:type="spellEnd"/>
            <w:r w:rsidRPr="0011756C">
              <w:rPr>
                <w:rFonts w:cs="Arial"/>
              </w:rPr>
              <w:t xml:space="preserve"> or </w:t>
            </w:r>
            <w:proofErr w:type="spellStart"/>
            <w:r w:rsidRPr="0011756C">
              <w:rPr>
                <w:rFonts w:cs="Arial"/>
              </w:rPr>
              <w:t>olsalazine</w:t>
            </w:r>
            <w:proofErr w:type="spellEnd"/>
            <w:r w:rsidRPr="0011756C">
              <w:rPr>
                <w:rFonts w:cs="Arial"/>
              </w:rPr>
              <w:t xml:space="preserve">) </w:t>
            </w:r>
            <w:r>
              <w:rPr>
                <w:rFonts w:cs="Arial"/>
              </w:rPr>
              <w:t>–</w:t>
            </w:r>
            <w:r w:rsidRPr="0011756C">
              <w:rPr>
                <w:rFonts w:cs="Arial"/>
              </w:rPr>
              <w:t xml:space="preserve"> increased</w:t>
            </w:r>
            <w:r>
              <w:rPr>
                <w:rFonts w:cs="Arial"/>
              </w:rPr>
              <w:t xml:space="preserve"> </w:t>
            </w:r>
            <w:r w:rsidRPr="0011756C">
              <w:rPr>
                <w:rFonts w:cs="Arial"/>
              </w:rPr>
              <w:t>risk of haematological toxicity with concomitant thiopurine due to TPMT inhibition. Dose adjustment of azathioprine or mercaptopurine and additional monitoring of FBC may be required.</w:t>
            </w:r>
          </w:p>
          <w:p w14:paraId="7A9A0D4A" w14:textId="77777777" w:rsidR="00067A0E" w:rsidRPr="0011756C" w:rsidRDefault="00067A0E" w:rsidP="00067A0E">
            <w:pPr>
              <w:pStyle w:val="ListParagraph"/>
              <w:numPr>
                <w:ilvl w:val="0"/>
                <w:numId w:val="54"/>
              </w:numPr>
              <w:rPr>
                <w:rFonts w:cs="Arial"/>
              </w:rPr>
            </w:pPr>
            <w:r>
              <w:rPr>
                <w:rFonts w:cs="Arial"/>
                <w:b/>
                <w:bCs/>
              </w:rPr>
              <w:t>Leflunomide</w:t>
            </w:r>
            <w:r>
              <w:rPr>
                <w:rFonts w:cs="Arial"/>
              </w:rPr>
              <w:t xml:space="preserve"> – risk of myelosuppression.</w:t>
            </w:r>
          </w:p>
          <w:p w14:paraId="02FCCAB2" w14:textId="77777777" w:rsidR="00067A0E" w:rsidRPr="003A1963" w:rsidRDefault="00067A0E" w:rsidP="00067A0E">
            <w:pPr>
              <w:rPr>
                <w:rFonts w:cs="Arial"/>
              </w:rPr>
            </w:pPr>
          </w:p>
          <w:p w14:paraId="36F8B70D" w14:textId="77777777" w:rsidR="00067A0E" w:rsidRPr="003A1963" w:rsidRDefault="00067A0E" w:rsidP="00067A0E">
            <w:pPr>
              <w:pStyle w:val="Heading4"/>
            </w:pPr>
            <w:r w:rsidRPr="003A1963">
              <w:t>The following drugs may be prescribed with caution:</w:t>
            </w:r>
          </w:p>
          <w:p w14:paraId="5F506503" w14:textId="77777777" w:rsidR="00592C71" w:rsidRDefault="00067A0E" w:rsidP="00592C71">
            <w:pPr>
              <w:pStyle w:val="ListParagraph"/>
              <w:numPr>
                <w:ilvl w:val="0"/>
                <w:numId w:val="55"/>
              </w:numPr>
              <w:rPr>
                <w:rFonts w:cs="Arial"/>
              </w:rPr>
            </w:pPr>
            <w:r w:rsidRPr="0011756C">
              <w:rPr>
                <w:rFonts w:cs="Arial"/>
                <w:b/>
                <w:bCs/>
              </w:rPr>
              <w:t>ACE inhibitors</w:t>
            </w:r>
            <w:r w:rsidRPr="0011756C">
              <w:rPr>
                <w:rFonts w:cs="Arial"/>
              </w:rPr>
              <w:t xml:space="preserve"> </w:t>
            </w:r>
            <w:r>
              <w:rPr>
                <w:rFonts w:cs="Arial"/>
              </w:rPr>
              <w:t>–</w:t>
            </w:r>
            <w:r w:rsidRPr="0011756C">
              <w:rPr>
                <w:rFonts w:cs="Arial"/>
              </w:rPr>
              <w:t xml:space="preserve"> increase the risk of anaemia and or leukopenia.</w:t>
            </w:r>
          </w:p>
          <w:p w14:paraId="11735DD8" w14:textId="31DBFB9C" w:rsidR="00067A0E" w:rsidRPr="00FE3EEF" w:rsidRDefault="00067A0E" w:rsidP="00592C71">
            <w:pPr>
              <w:pStyle w:val="ListParagraph"/>
              <w:numPr>
                <w:ilvl w:val="0"/>
                <w:numId w:val="55"/>
              </w:numPr>
              <w:rPr>
                <w:rFonts w:cs="Arial"/>
              </w:rPr>
            </w:pPr>
            <w:r w:rsidRPr="0011756C">
              <w:rPr>
                <w:rFonts w:cs="Arial"/>
                <w:b/>
                <w:bCs/>
              </w:rPr>
              <w:t>Cimetidine and indomethacin</w:t>
            </w:r>
            <w:r w:rsidRPr="0011756C">
              <w:rPr>
                <w:rFonts w:cs="Arial"/>
              </w:rPr>
              <w:t xml:space="preserve"> </w:t>
            </w:r>
            <w:r>
              <w:rPr>
                <w:rFonts w:cs="Arial"/>
              </w:rPr>
              <w:t>–</w:t>
            </w:r>
            <w:r w:rsidRPr="0011756C">
              <w:rPr>
                <w:rFonts w:cs="Arial"/>
              </w:rPr>
              <w:t xml:space="preserve"> concomitant</w:t>
            </w:r>
            <w:r>
              <w:rPr>
                <w:rFonts w:cs="Arial"/>
              </w:rPr>
              <w:t xml:space="preserve"> </w:t>
            </w:r>
            <w:r w:rsidRPr="0011756C">
              <w:rPr>
                <w:rFonts w:cs="Arial"/>
              </w:rPr>
              <w:t>administration of thiopurines may increase the risk of myelosuppression.</w:t>
            </w:r>
          </w:p>
        </w:tc>
      </w:tr>
    </w:tbl>
    <w:p w14:paraId="56D8C659" w14:textId="77777777" w:rsidR="0051526F" w:rsidRDefault="0051526F"/>
    <w:p w14:paraId="5F2EB721" w14:textId="77777777" w:rsidR="0051526F" w:rsidRDefault="0051526F" w:rsidP="0051526F">
      <w:pPr>
        <w:pStyle w:val="Heading2"/>
        <w:rPr>
          <w:rFonts w:cs="Arial"/>
        </w:rPr>
      </w:pPr>
      <w:bookmarkStart w:id="43" w:name="_Toc149231794"/>
      <w:r w:rsidRPr="00F321FC">
        <w:rPr>
          <w:rFonts w:cs="Arial"/>
        </w:rPr>
        <w:t>Adverse effects and management</w:t>
      </w:r>
      <w:bookmarkEnd w:id="43"/>
    </w:p>
    <w:p w14:paraId="71C22281" w14:textId="44AB143B" w:rsidR="005E5DDD" w:rsidRDefault="0051526F" w:rsidP="005E5DDD">
      <w:r w:rsidRPr="00D32858">
        <w:rPr>
          <w:rFonts w:cs="Arial"/>
        </w:rPr>
        <w:lastRenderedPageBreak/>
        <w:t>As well as responding to absolute values in laboratory tests, a rapid change or a consistent trend in any value should prompt caution and extra vigilance</w:t>
      </w:r>
      <w:r>
        <w:rPr>
          <w:rFonts w:cs="Arial"/>
          <w:b/>
          <w:bCs/>
        </w:rPr>
        <w:t>.</w:t>
      </w:r>
      <w:r w:rsidR="005E5DDD" w:rsidRPr="005E5DDD">
        <w:rPr>
          <w:rStyle w:val="Hyperlink"/>
          <w:rFonts w:eastAsia="Calibri" w:cs="Arial"/>
          <w:bCs/>
          <w:noProof/>
          <w:color w:val="000000"/>
          <w:u w:val="none"/>
          <w:lang w:eastAsia="en-GB"/>
        </w:rPr>
        <w:t xml:space="preserve"> </w:t>
      </w:r>
      <w:r w:rsidR="005E5DDD" w:rsidRPr="0041687B">
        <w:rPr>
          <w:rStyle w:val="Hyperlink"/>
          <w:rFonts w:eastAsia="Calibri" w:cs="Arial"/>
          <w:bCs/>
          <w:noProof/>
          <w:color w:val="000000"/>
          <w:u w:val="none"/>
          <w:lang w:eastAsia="en-GB"/>
        </w:rPr>
        <w:t xml:space="preserve">For information on incidence of ADRs see relevant </w:t>
      </w:r>
      <w:r w:rsidR="005E5DDD" w:rsidRPr="007A56FB">
        <w:rPr>
          <w:rStyle w:val="Hyperlink"/>
          <w:rFonts w:eastAsia="Calibri" w:cs="Arial"/>
          <w:bCs/>
          <w:noProof/>
          <w:color w:val="000000"/>
          <w:u w:val="none"/>
          <w:lang w:eastAsia="en-GB"/>
        </w:rPr>
        <w:t>S</w:t>
      </w:r>
      <w:r w:rsidR="005E5DDD" w:rsidRPr="007A56FB">
        <w:rPr>
          <w:rStyle w:val="Hyperlink"/>
          <w:rFonts w:eastAsia="Calibri"/>
          <w:bCs/>
          <w:noProof/>
          <w:color w:val="000000"/>
          <w:u w:val="none"/>
          <w:lang w:eastAsia="en-GB"/>
        </w:rPr>
        <w:t>PCs</w:t>
      </w:r>
      <w:r w:rsidR="005E5DDD" w:rsidRPr="00D13A1C">
        <w:rPr>
          <w:rStyle w:val="Hyperlink"/>
          <w:rFonts w:eastAsia="Calibri"/>
          <w:bCs/>
          <w:noProof/>
          <w:color w:val="000000"/>
          <w:u w:val="none"/>
          <w:lang w:eastAsia="en-GB"/>
        </w:rPr>
        <w:t>.</w:t>
      </w:r>
    </w:p>
    <w:p w14:paraId="338E7A1F" w14:textId="53E2DB61" w:rsidR="0051526F" w:rsidRPr="0041687B" w:rsidRDefault="0051526F" w:rsidP="0051526F">
      <w:pPr>
        <w:spacing w:after="120"/>
        <w:rPr>
          <w:rStyle w:val="Hyperlink"/>
          <w:rFonts w:eastAsia="Calibri" w:cs="Arial"/>
          <w:noProof/>
          <w:lang w:eastAsia="en-GB"/>
        </w:rPr>
      </w:pPr>
      <w:r w:rsidRPr="0041687B">
        <w:rPr>
          <w:rFonts w:cs="Arial"/>
          <w:b/>
          <w:bCs/>
        </w:rPr>
        <w:t xml:space="preserve">Any serious adverse reactions should be reported to the MHRA via the Yellow Card scheme. Visit </w:t>
      </w:r>
      <w:hyperlink r:id="rId31" w:tooltip="http://www.mhra.gov.uk/yellowcard" w:history="1">
        <w:r w:rsidRPr="0041687B">
          <w:rPr>
            <w:rStyle w:val="Hyperlink"/>
            <w:rFonts w:eastAsia="Calibri" w:cs="Arial"/>
            <w:noProof/>
            <w:lang w:eastAsia="en-GB"/>
          </w:rPr>
          <w:t>www.mhra.gov.uk/yellowcard</w:t>
        </w:r>
      </w:hyperlink>
      <w:r w:rsidRPr="001B5F28">
        <w:rPr>
          <w:rStyle w:val="Hyperlink"/>
          <w:rFonts w:eastAsia="Calibri" w:cs="Arial"/>
          <w:noProof/>
          <w:color w:val="000000"/>
          <w:u w:val="none"/>
          <w:lang w:eastAsia="en-GB"/>
        </w:rPr>
        <w:t>.</w:t>
      </w:r>
    </w:p>
    <w:p w14:paraId="50ECDB93" w14:textId="12E482A8" w:rsidR="0051526F" w:rsidRDefault="005E5DDD" w:rsidP="0051526F">
      <w:r w:rsidRPr="005E5DDD">
        <w:rPr>
          <w:rStyle w:val="Hyperlink"/>
          <w:rFonts w:eastAsia="Calibri"/>
          <w:bCs/>
          <w:noProof/>
          <w:color w:val="000000"/>
          <w:u w:val="none"/>
          <w:lang w:eastAsia="en-GB"/>
        </w:rPr>
        <w:t>Advice based on shared care guidelines published by NHS England, and checked against current guidance.</w:t>
      </w:r>
    </w:p>
    <w:tbl>
      <w:tblPr>
        <w:tblStyle w:val="TableGridLight1"/>
        <w:tblW w:w="10490" w:type="dxa"/>
        <w:tblInd w:w="-5" w:type="dxa"/>
        <w:tblCellMar>
          <w:top w:w="57" w:type="dxa"/>
          <w:bottom w:w="57" w:type="dxa"/>
        </w:tblCellMar>
        <w:tblLook w:val="0480" w:firstRow="0" w:lastRow="0" w:firstColumn="1" w:lastColumn="0" w:noHBand="0" w:noVBand="1"/>
      </w:tblPr>
      <w:tblGrid>
        <w:gridCol w:w="5245"/>
        <w:gridCol w:w="5245"/>
      </w:tblGrid>
      <w:tr w:rsidR="0051526F" w:rsidRPr="00F321FC" w14:paraId="7F454127" w14:textId="77777777" w:rsidTr="0051526F">
        <w:trPr>
          <w:cantSplit/>
          <w:tblHeader/>
        </w:trPr>
        <w:tc>
          <w:tcPr>
            <w:tcW w:w="5245" w:type="dxa"/>
            <w:shd w:val="clear" w:color="auto" w:fill="F2F2F2" w:themeFill="background1" w:themeFillShade="F2"/>
          </w:tcPr>
          <w:p w14:paraId="67AF18F0" w14:textId="01ED708F" w:rsidR="0051526F" w:rsidRPr="00BF174A" w:rsidRDefault="0051526F" w:rsidP="00BF174A">
            <w:pPr>
              <w:rPr>
                <w:b/>
                <w:bCs/>
                <w:u w:val="single"/>
              </w:rPr>
            </w:pPr>
            <w:r w:rsidRPr="00BF174A">
              <w:rPr>
                <w:b/>
                <w:bCs/>
                <w:u w:val="single"/>
              </w:rPr>
              <w:t>Adverse effect</w:t>
            </w:r>
          </w:p>
        </w:tc>
        <w:tc>
          <w:tcPr>
            <w:tcW w:w="5245" w:type="dxa"/>
            <w:shd w:val="clear" w:color="auto" w:fill="F2F2F2" w:themeFill="background1" w:themeFillShade="F2"/>
          </w:tcPr>
          <w:p w14:paraId="7FD73CD2" w14:textId="63413BED" w:rsidR="0051526F" w:rsidRPr="00BF174A" w:rsidRDefault="0051526F" w:rsidP="00BF174A">
            <w:pPr>
              <w:rPr>
                <w:b/>
                <w:bCs/>
                <w:u w:val="single"/>
              </w:rPr>
            </w:pPr>
            <w:r w:rsidRPr="00BF174A">
              <w:rPr>
                <w:b/>
                <w:bCs/>
                <w:u w:val="single"/>
              </w:rPr>
              <w:t>Management</w:t>
            </w:r>
          </w:p>
        </w:tc>
      </w:tr>
      <w:tr w:rsidR="00067A0E" w:rsidRPr="00F321FC" w14:paraId="01268D2D" w14:textId="77777777" w:rsidTr="0051526F">
        <w:trPr>
          <w:cantSplit/>
          <w:trHeight w:val="48"/>
        </w:trPr>
        <w:tc>
          <w:tcPr>
            <w:tcW w:w="5245" w:type="dxa"/>
          </w:tcPr>
          <w:p w14:paraId="7CC0CC0A" w14:textId="77777777" w:rsidR="00067A0E" w:rsidRPr="00F97FA5" w:rsidRDefault="00067A0E" w:rsidP="00067A0E">
            <w:r w:rsidRPr="00F97FA5">
              <w:t xml:space="preserve">Full blood count: </w:t>
            </w:r>
          </w:p>
          <w:p w14:paraId="0B609BD7" w14:textId="77777777" w:rsidR="00067A0E" w:rsidRPr="00F97FA5" w:rsidRDefault="00067A0E" w:rsidP="00067A0E">
            <w:pPr>
              <w:pStyle w:val="ListParagraph"/>
              <w:numPr>
                <w:ilvl w:val="0"/>
                <w:numId w:val="56"/>
              </w:numPr>
            </w:pPr>
            <w:r w:rsidRPr="00F97FA5">
              <w:t>White blood cells less than 3.5x10</w:t>
            </w:r>
            <w:r w:rsidRPr="00F97FA5">
              <w:rPr>
                <w:vertAlign w:val="superscript"/>
              </w:rPr>
              <w:t>9</w:t>
            </w:r>
            <w:r w:rsidRPr="00F97FA5">
              <w:t>/L</w:t>
            </w:r>
          </w:p>
          <w:p w14:paraId="1447327E" w14:textId="77777777" w:rsidR="00067A0E" w:rsidRPr="00F97FA5" w:rsidRDefault="00067A0E" w:rsidP="00067A0E">
            <w:pPr>
              <w:pStyle w:val="ListParagraph"/>
              <w:numPr>
                <w:ilvl w:val="0"/>
                <w:numId w:val="56"/>
              </w:numPr>
            </w:pPr>
            <w:r w:rsidRPr="00F97FA5">
              <w:t>Lymphocytes less than 0.5x10</w:t>
            </w:r>
            <w:r w:rsidRPr="00F97FA5">
              <w:rPr>
                <w:vertAlign w:val="superscript"/>
              </w:rPr>
              <w:t>9</w:t>
            </w:r>
            <w:r w:rsidRPr="00F97FA5">
              <w:t>/L</w:t>
            </w:r>
          </w:p>
          <w:p w14:paraId="0A68C5C6" w14:textId="77777777" w:rsidR="00067A0E" w:rsidRPr="00F97FA5" w:rsidRDefault="00067A0E" w:rsidP="00067A0E">
            <w:pPr>
              <w:pStyle w:val="ListParagraph"/>
              <w:numPr>
                <w:ilvl w:val="0"/>
                <w:numId w:val="56"/>
              </w:numPr>
            </w:pPr>
            <w:r w:rsidRPr="00F97FA5">
              <w:t xml:space="preserve">Neutrophils less than </w:t>
            </w:r>
            <w:commentRangeStart w:id="44"/>
            <w:r w:rsidRPr="00F97FA5">
              <w:t>1.6</w:t>
            </w:r>
            <w:commentRangeEnd w:id="44"/>
            <w:r w:rsidR="00B133BF">
              <w:rPr>
                <w:rStyle w:val="CommentReference"/>
              </w:rPr>
              <w:commentReference w:id="44"/>
            </w:r>
            <w:r w:rsidRPr="00F97FA5">
              <w:t>x10</w:t>
            </w:r>
            <w:r w:rsidRPr="00F97FA5">
              <w:rPr>
                <w:vertAlign w:val="superscript"/>
              </w:rPr>
              <w:t>9</w:t>
            </w:r>
            <w:r w:rsidRPr="00F97FA5">
              <w:t>/L</w:t>
            </w:r>
          </w:p>
          <w:p w14:paraId="44D96789" w14:textId="77777777" w:rsidR="00067A0E" w:rsidRPr="00067A0E" w:rsidRDefault="00067A0E" w:rsidP="00067A0E">
            <w:pPr>
              <w:pStyle w:val="ListParagraph"/>
              <w:numPr>
                <w:ilvl w:val="0"/>
                <w:numId w:val="56"/>
              </w:numPr>
              <w:rPr>
                <w:rFonts w:cs="Arial"/>
              </w:rPr>
            </w:pPr>
            <w:r w:rsidRPr="00F97FA5">
              <w:t xml:space="preserve">Platelets less than </w:t>
            </w:r>
            <w:commentRangeStart w:id="45"/>
            <w:r w:rsidRPr="00F97FA5">
              <w:t>140x10</w:t>
            </w:r>
            <w:r w:rsidRPr="00F97FA5">
              <w:rPr>
                <w:vertAlign w:val="superscript"/>
              </w:rPr>
              <w:t>9</w:t>
            </w:r>
            <w:commentRangeEnd w:id="45"/>
            <w:r w:rsidR="00B133BF">
              <w:rPr>
                <w:rStyle w:val="CommentReference"/>
              </w:rPr>
              <w:commentReference w:id="45"/>
            </w:r>
            <w:r w:rsidRPr="00F97FA5">
              <w:t>/L</w:t>
            </w:r>
          </w:p>
          <w:p w14:paraId="6A99262A" w14:textId="1416AC37" w:rsidR="00067A0E" w:rsidRPr="00F321FC" w:rsidRDefault="00067A0E" w:rsidP="00067A0E">
            <w:pPr>
              <w:pStyle w:val="ListParagraph"/>
              <w:numPr>
                <w:ilvl w:val="0"/>
                <w:numId w:val="56"/>
              </w:numPr>
              <w:rPr>
                <w:rFonts w:cs="Arial"/>
              </w:rPr>
            </w:pPr>
            <w:r w:rsidRPr="00F97FA5">
              <w:t>Eosinophilia greater than 0.5x10</w:t>
            </w:r>
            <w:r w:rsidRPr="00F97FA5">
              <w:rPr>
                <w:vertAlign w:val="superscript"/>
              </w:rPr>
              <w:t>9</w:t>
            </w:r>
            <w:r w:rsidRPr="00F97FA5">
              <w:t>/L</w:t>
            </w:r>
          </w:p>
        </w:tc>
        <w:tc>
          <w:tcPr>
            <w:tcW w:w="5245" w:type="dxa"/>
          </w:tcPr>
          <w:p w14:paraId="2052397E" w14:textId="77777777" w:rsidR="00067A0E" w:rsidRPr="00F97FA5" w:rsidRDefault="00067A0E" w:rsidP="00067A0E">
            <w:r w:rsidRPr="00F97FA5">
              <w:t xml:space="preserve">Discuss urgently with specialist team, and consider interruption. </w:t>
            </w:r>
          </w:p>
          <w:p w14:paraId="45A5B53C" w14:textId="0D74630E" w:rsidR="00067A0E" w:rsidRPr="00F321FC" w:rsidRDefault="00067A0E" w:rsidP="00067A0E">
            <w:pPr>
              <w:rPr>
                <w:rFonts w:cs="Arial"/>
              </w:rPr>
            </w:pPr>
            <w:r w:rsidRPr="00F97FA5">
              <w:t xml:space="preserve">NB: Isolated lymphopenia or eosinophilia is often a feature of the underlying autoimmune indication, and is rarely an indication to discontinue azathioprine. </w:t>
            </w:r>
          </w:p>
        </w:tc>
      </w:tr>
      <w:tr w:rsidR="00067A0E" w:rsidRPr="00F321FC" w14:paraId="7CEAAB39" w14:textId="77777777" w:rsidTr="0051526F">
        <w:trPr>
          <w:cantSplit/>
          <w:trHeight w:val="48"/>
        </w:trPr>
        <w:tc>
          <w:tcPr>
            <w:tcW w:w="5245" w:type="dxa"/>
          </w:tcPr>
          <w:p w14:paraId="4508C01D" w14:textId="5FF3A686" w:rsidR="00067A0E" w:rsidRPr="00F97FA5" w:rsidRDefault="00067A0E" w:rsidP="00067A0E">
            <w:r w:rsidRPr="00F97FA5">
              <w:t xml:space="preserve">Mean cell volume </w:t>
            </w:r>
            <w:r w:rsidR="00B92717">
              <w:t xml:space="preserve">greater than </w:t>
            </w:r>
            <w:r w:rsidRPr="00F97FA5">
              <w:t xml:space="preserve">105 </w:t>
            </w:r>
            <w:proofErr w:type="spellStart"/>
            <w:r w:rsidRPr="00F97FA5">
              <w:t>fl</w:t>
            </w:r>
            <w:proofErr w:type="spellEnd"/>
          </w:p>
          <w:p w14:paraId="2386555E" w14:textId="7BBF02EE" w:rsidR="00067A0E" w:rsidRPr="0051526F" w:rsidRDefault="00067A0E" w:rsidP="00B92717">
            <w:pPr>
              <w:rPr>
                <w:rFonts w:eastAsia="Times New Roman" w:cstheme="minorHAnsi"/>
                <w:lang w:eastAsia="en-GB"/>
              </w:rPr>
            </w:pPr>
            <w:r w:rsidRPr="00F97FA5">
              <w:t xml:space="preserve">NB: Reversible, dose-related increases in mean corpuscular volume are a known effect of thiopurines. </w:t>
            </w:r>
          </w:p>
        </w:tc>
        <w:tc>
          <w:tcPr>
            <w:tcW w:w="5245" w:type="dxa"/>
          </w:tcPr>
          <w:p w14:paraId="69E061F7" w14:textId="77777777" w:rsidR="00067A0E" w:rsidRPr="00F97FA5" w:rsidRDefault="00067A0E" w:rsidP="00067A0E">
            <w:r w:rsidRPr="00F97FA5">
              <w:t xml:space="preserve">Consider interruption in treatment if there is a significant increase from baseline. </w:t>
            </w:r>
          </w:p>
          <w:p w14:paraId="645A7295" w14:textId="601B2429" w:rsidR="00067A0E" w:rsidRPr="00F321FC" w:rsidRDefault="00067A0E" w:rsidP="00067A0E">
            <w:pPr>
              <w:rPr>
                <w:rFonts w:cs="Arial"/>
              </w:rPr>
            </w:pPr>
            <w:r w:rsidRPr="00F97FA5">
              <w:t xml:space="preserve">Check serum folate, B12, alcohol history and TSH and treat any underlying abnormality. If results of these additional investigations are normal discuss with specialist team urgently. </w:t>
            </w:r>
          </w:p>
        </w:tc>
      </w:tr>
      <w:tr w:rsidR="00067A0E" w:rsidRPr="00F321FC" w14:paraId="3E83576D" w14:textId="77777777" w:rsidTr="0051526F">
        <w:trPr>
          <w:cantSplit/>
          <w:trHeight w:val="48"/>
        </w:trPr>
        <w:tc>
          <w:tcPr>
            <w:tcW w:w="5245" w:type="dxa"/>
          </w:tcPr>
          <w:p w14:paraId="08C53FEC" w14:textId="0C471429" w:rsidR="00067A0E" w:rsidRPr="00F321FC" w:rsidRDefault="00067A0E" w:rsidP="00067A0E">
            <w:pPr>
              <w:rPr>
                <w:rFonts w:cs="Arial"/>
              </w:rPr>
            </w:pPr>
            <w:r w:rsidRPr="00F97FA5">
              <w:t>Signs or symptoms of bone marrow suppression, e.g. unexplained bleeding or bruising with or without sore throat, mouth ulcers</w:t>
            </w:r>
          </w:p>
        </w:tc>
        <w:tc>
          <w:tcPr>
            <w:tcW w:w="5245" w:type="dxa"/>
          </w:tcPr>
          <w:p w14:paraId="0AF04492" w14:textId="1DDD2584" w:rsidR="00067A0E" w:rsidRPr="00F321FC" w:rsidRDefault="00067A0E" w:rsidP="00067A0E">
            <w:pPr>
              <w:rPr>
                <w:rFonts w:cs="Arial"/>
              </w:rPr>
            </w:pPr>
            <w:r w:rsidRPr="00F97FA5">
              <w:t xml:space="preserve">Consider interruption in treatment. Check FBC immediately and discuss with the specialist team. See haematological monitoring above. </w:t>
            </w:r>
          </w:p>
        </w:tc>
      </w:tr>
      <w:tr w:rsidR="00067A0E" w:rsidRPr="00F321FC" w14:paraId="24831E88" w14:textId="77777777" w:rsidTr="0051526F">
        <w:trPr>
          <w:cantSplit/>
          <w:trHeight w:val="48"/>
        </w:trPr>
        <w:tc>
          <w:tcPr>
            <w:tcW w:w="5245" w:type="dxa"/>
          </w:tcPr>
          <w:p w14:paraId="47F4EA68" w14:textId="77777777" w:rsidR="00067A0E" w:rsidRPr="00F97FA5" w:rsidRDefault="00067A0E" w:rsidP="00067A0E">
            <w:r w:rsidRPr="00F97FA5">
              <w:t xml:space="preserve">Infections: </w:t>
            </w:r>
          </w:p>
          <w:p w14:paraId="1928A53C" w14:textId="19D16D21" w:rsidR="00067A0E" w:rsidRPr="00F321FC" w:rsidRDefault="00067A0E" w:rsidP="00067A0E">
            <w:pPr>
              <w:rPr>
                <w:rFonts w:cs="Arial"/>
              </w:rPr>
            </w:pPr>
            <w:r w:rsidRPr="00F97FA5">
              <w:t>Infection requiring antibiotics</w:t>
            </w:r>
          </w:p>
        </w:tc>
        <w:tc>
          <w:tcPr>
            <w:tcW w:w="5245" w:type="dxa"/>
          </w:tcPr>
          <w:p w14:paraId="3EAA40C2" w14:textId="12543A32" w:rsidR="00067A0E" w:rsidRPr="00F321FC" w:rsidRDefault="00067A0E" w:rsidP="00067A0E">
            <w:pPr>
              <w:rPr>
                <w:rFonts w:cs="Arial"/>
              </w:rPr>
            </w:pPr>
            <w:r w:rsidRPr="00F97FA5">
              <w:t>Temporarily withhold thiopurine until the patient has recovered. Consider additional investigations (e.g. FBC), if clinically appropriate.</w:t>
            </w:r>
          </w:p>
        </w:tc>
      </w:tr>
      <w:tr w:rsidR="00067A0E" w:rsidRPr="00F321FC" w14:paraId="7B45BBDF" w14:textId="77777777" w:rsidTr="0051526F">
        <w:trPr>
          <w:cantSplit/>
          <w:trHeight w:val="48"/>
        </w:trPr>
        <w:tc>
          <w:tcPr>
            <w:tcW w:w="5245" w:type="dxa"/>
          </w:tcPr>
          <w:p w14:paraId="44495446" w14:textId="77777777" w:rsidR="00067A0E" w:rsidRPr="00F97FA5" w:rsidRDefault="00067A0E" w:rsidP="00067A0E">
            <w:r w:rsidRPr="00F97FA5">
              <w:t>Liver function tests:</w:t>
            </w:r>
          </w:p>
          <w:p w14:paraId="4C32DF8A" w14:textId="55113463" w:rsidR="00067A0E" w:rsidRPr="00F97FA5" w:rsidRDefault="00067A0E" w:rsidP="00067A0E">
            <w:r w:rsidRPr="00F97FA5">
              <w:t xml:space="preserve">ALT or AST </w:t>
            </w:r>
            <w:r w:rsidR="00B92717">
              <w:t xml:space="preserve">greater than </w:t>
            </w:r>
            <w:r w:rsidRPr="00F97FA5">
              <w:t xml:space="preserve">100 units/L, or any sudden increases (e.g. double of baseline), OR </w:t>
            </w:r>
          </w:p>
          <w:p w14:paraId="56B6905E" w14:textId="4036F985" w:rsidR="00067A0E" w:rsidRPr="00F97FA5" w:rsidRDefault="00067A0E" w:rsidP="00067A0E">
            <w:r w:rsidRPr="00F97FA5">
              <w:t xml:space="preserve">Unexplained fall in serum albumin </w:t>
            </w:r>
            <w:r w:rsidR="00B92717">
              <w:t xml:space="preserve">less than </w:t>
            </w:r>
            <w:r w:rsidRPr="00F97FA5">
              <w:t>30g/L</w:t>
            </w:r>
          </w:p>
          <w:p w14:paraId="742A5874" w14:textId="34CD3AD2" w:rsidR="00067A0E" w:rsidRPr="00F321FC" w:rsidRDefault="00067A0E" w:rsidP="00067A0E">
            <w:pPr>
              <w:rPr>
                <w:rFonts w:cs="Arial"/>
              </w:rPr>
            </w:pPr>
            <w:r w:rsidRPr="00F97FA5">
              <w:t>Jaundice</w:t>
            </w:r>
          </w:p>
        </w:tc>
        <w:tc>
          <w:tcPr>
            <w:tcW w:w="5245" w:type="dxa"/>
          </w:tcPr>
          <w:p w14:paraId="40564781" w14:textId="77777777" w:rsidR="00067A0E" w:rsidRPr="00F97FA5" w:rsidRDefault="00067A0E" w:rsidP="00067A0E">
            <w:r w:rsidRPr="00F97FA5">
              <w:t>When used for hepatology indications, continue treatment and discuss with specialist urgently.</w:t>
            </w:r>
          </w:p>
          <w:p w14:paraId="49020910" w14:textId="63752DFD" w:rsidR="00067A0E" w:rsidRPr="00F97FA5" w:rsidRDefault="00067A0E" w:rsidP="00067A0E">
            <w:r>
              <w:t>For all other indications, w</w:t>
            </w:r>
            <w:r w:rsidRPr="00F97FA5">
              <w:t>ithhold and discuss with specialist team.</w:t>
            </w:r>
          </w:p>
          <w:p w14:paraId="3B5D0997" w14:textId="3D6A4ACA" w:rsidR="00067A0E" w:rsidRPr="00F321FC" w:rsidRDefault="00067A0E" w:rsidP="00067A0E">
            <w:pPr>
              <w:rPr>
                <w:rFonts w:cs="Arial"/>
              </w:rPr>
            </w:pPr>
            <w:r w:rsidRPr="00F97FA5">
              <w:t>Check any other reason for risk of hepatic dysfunction such as alcohol history and drug interactions, including OTC or complementary medication.</w:t>
            </w:r>
          </w:p>
        </w:tc>
      </w:tr>
      <w:tr w:rsidR="00067A0E" w:rsidRPr="00F321FC" w14:paraId="6BD1EF9B" w14:textId="77777777" w:rsidTr="0051526F">
        <w:trPr>
          <w:cantSplit/>
          <w:trHeight w:val="48"/>
        </w:trPr>
        <w:tc>
          <w:tcPr>
            <w:tcW w:w="5245" w:type="dxa"/>
          </w:tcPr>
          <w:p w14:paraId="31C3F5D5" w14:textId="77777777" w:rsidR="00067A0E" w:rsidRPr="00F97FA5" w:rsidRDefault="00067A0E" w:rsidP="00067A0E">
            <w:r w:rsidRPr="00F97FA5">
              <w:t xml:space="preserve">Renal function: </w:t>
            </w:r>
          </w:p>
          <w:p w14:paraId="5E311FBE" w14:textId="6D33FCC4" w:rsidR="00067A0E" w:rsidRPr="00F321FC" w:rsidRDefault="00067A0E" w:rsidP="00067A0E">
            <w:pPr>
              <w:rPr>
                <w:rFonts w:cs="Arial"/>
              </w:rPr>
            </w:pPr>
            <w:r w:rsidRPr="00F97FA5">
              <w:t xml:space="preserve">Creatinine rise </w:t>
            </w:r>
            <w:r w:rsidR="005E5DDD">
              <w:t xml:space="preserve">greater than </w:t>
            </w:r>
            <w:r w:rsidRPr="00F97FA5">
              <w:t xml:space="preserve">30% over 12 months, or calculated GFR reduces to </w:t>
            </w:r>
            <w:r w:rsidR="005E5DDD">
              <w:t xml:space="preserve">less than </w:t>
            </w:r>
            <w:r w:rsidRPr="00F97FA5">
              <w:t>60ml/min</w:t>
            </w:r>
          </w:p>
        </w:tc>
        <w:tc>
          <w:tcPr>
            <w:tcW w:w="5245" w:type="dxa"/>
          </w:tcPr>
          <w:p w14:paraId="25E56149" w14:textId="2A58B840" w:rsidR="00067A0E" w:rsidRPr="00F321FC" w:rsidRDefault="00067A0E" w:rsidP="00067A0E">
            <w:pPr>
              <w:rPr>
                <w:rFonts w:cs="Arial"/>
              </w:rPr>
            </w:pPr>
            <w:r w:rsidRPr="00F97FA5">
              <w:t xml:space="preserve">Withhold and discuss with specialist team </w:t>
            </w:r>
          </w:p>
        </w:tc>
      </w:tr>
      <w:tr w:rsidR="00067A0E" w:rsidRPr="00F321FC" w14:paraId="525ED011" w14:textId="77777777" w:rsidTr="0051526F">
        <w:trPr>
          <w:cantSplit/>
          <w:trHeight w:val="48"/>
        </w:trPr>
        <w:tc>
          <w:tcPr>
            <w:tcW w:w="5245" w:type="dxa"/>
          </w:tcPr>
          <w:p w14:paraId="28A12AE5" w14:textId="77777777" w:rsidR="00067A0E" w:rsidRPr="00F97FA5" w:rsidRDefault="00067A0E" w:rsidP="00067A0E">
            <w:r w:rsidRPr="00F97FA5">
              <w:t>Gastrointestinal disorders:</w:t>
            </w:r>
          </w:p>
          <w:p w14:paraId="49F75D25" w14:textId="77777777" w:rsidR="00067A0E" w:rsidRPr="00F97FA5" w:rsidRDefault="00067A0E" w:rsidP="00067A0E">
            <w:r w:rsidRPr="00F97FA5">
              <w:t xml:space="preserve">Nausea </w:t>
            </w:r>
          </w:p>
          <w:p w14:paraId="31BD38FF" w14:textId="77777777" w:rsidR="00067A0E" w:rsidRPr="00F97FA5" w:rsidRDefault="00067A0E" w:rsidP="00067A0E"/>
          <w:p w14:paraId="056AACBC" w14:textId="685FB4BD" w:rsidR="00067A0E" w:rsidRPr="00F321FC" w:rsidRDefault="00067A0E" w:rsidP="00067A0E">
            <w:pPr>
              <w:rPr>
                <w:rFonts w:cs="Arial"/>
              </w:rPr>
            </w:pPr>
          </w:p>
        </w:tc>
        <w:tc>
          <w:tcPr>
            <w:tcW w:w="5245" w:type="dxa"/>
          </w:tcPr>
          <w:p w14:paraId="43405F56" w14:textId="77777777" w:rsidR="00067A0E" w:rsidRPr="00F97FA5" w:rsidRDefault="00067A0E" w:rsidP="00067A0E"/>
          <w:p w14:paraId="499E20D8" w14:textId="179631C6" w:rsidR="00067A0E" w:rsidRPr="00F321FC" w:rsidRDefault="00067A0E" w:rsidP="00067A0E">
            <w:pPr>
              <w:rPr>
                <w:rFonts w:cs="Arial"/>
              </w:rPr>
            </w:pPr>
            <w:r w:rsidRPr="00F97FA5">
              <w:t>Review for reversible causes. Advise patient to take with food. If no improvement contact specialist team.</w:t>
            </w:r>
          </w:p>
        </w:tc>
      </w:tr>
      <w:tr w:rsidR="00067A0E" w:rsidRPr="00F321FC" w14:paraId="1D57B6D7" w14:textId="77777777" w:rsidTr="00890DDD">
        <w:trPr>
          <w:cantSplit/>
          <w:trHeight w:val="48"/>
        </w:trPr>
        <w:tc>
          <w:tcPr>
            <w:tcW w:w="5245" w:type="dxa"/>
          </w:tcPr>
          <w:p w14:paraId="0749D0BF" w14:textId="78003000" w:rsidR="00067A0E" w:rsidRPr="00F321FC" w:rsidRDefault="00067A0E" w:rsidP="00067A0E">
            <w:pPr>
              <w:rPr>
                <w:rFonts w:cs="Arial"/>
              </w:rPr>
            </w:pPr>
            <w:r w:rsidRPr="00F97FA5">
              <w:t>Suspected pancreatitis</w:t>
            </w:r>
          </w:p>
        </w:tc>
        <w:tc>
          <w:tcPr>
            <w:tcW w:w="5245" w:type="dxa"/>
          </w:tcPr>
          <w:p w14:paraId="13AE35EE" w14:textId="3A3E5D3F" w:rsidR="00067A0E" w:rsidRPr="00F321FC" w:rsidRDefault="00067A0E" w:rsidP="00067A0E">
            <w:pPr>
              <w:rPr>
                <w:rFonts w:cs="Arial"/>
              </w:rPr>
            </w:pPr>
            <w:r w:rsidRPr="00F97FA5">
              <w:t>Withhold and discuss with specialist team.</w:t>
            </w:r>
          </w:p>
        </w:tc>
      </w:tr>
    </w:tbl>
    <w:p w14:paraId="3D78272D" w14:textId="77777777" w:rsidR="0051526F" w:rsidRDefault="0051526F"/>
    <w:p w14:paraId="09F0CA29" w14:textId="77777777" w:rsidR="0051526F" w:rsidRDefault="0051526F"/>
    <w:tbl>
      <w:tblPr>
        <w:tblStyle w:val="TableGridLight1"/>
        <w:tblW w:w="0" w:type="auto"/>
        <w:tblInd w:w="-5" w:type="dxa"/>
        <w:tblCellMar>
          <w:top w:w="57" w:type="dxa"/>
          <w:bottom w:w="57" w:type="dxa"/>
        </w:tblCellMar>
        <w:tblLook w:val="0480" w:firstRow="0" w:lastRow="0" w:firstColumn="1" w:lastColumn="0" w:noHBand="0" w:noVBand="1"/>
      </w:tblPr>
      <w:tblGrid>
        <w:gridCol w:w="1835"/>
        <w:gridCol w:w="8626"/>
      </w:tblGrid>
      <w:tr w:rsidR="00067A0E" w:rsidRPr="00F321FC" w14:paraId="399D38CB" w14:textId="77777777" w:rsidTr="00BF174A">
        <w:tc>
          <w:tcPr>
            <w:tcW w:w="2268" w:type="dxa"/>
          </w:tcPr>
          <w:p w14:paraId="139BFC3E" w14:textId="77777777" w:rsidR="00067A0E" w:rsidRDefault="00067A0E" w:rsidP="00067A0E">
            <w:pPr>
              <w:pStyle w:val="Heading2"/>
              <w:rPr>
                <w:rFonts w:cs="Arial"/>
              </w:rPr>
            </w:pPr>
            <w:bookmarkStart w:id="46" w:name="eleven_patient_advice"/>
            <w:bookmarkStart w:id="47" w:name="_Toc149231795"/>
            <w:r w:rsidRPr="00F321FC">
              <w:rPr>
                <w:rFonts w:cs="Arial"/>
              </w:rPr>
              <w:lastRenderedPageBreak/>
              <w:t>Advice to patients and carers</w:t>
            </w:r>
            <w:bookmarkEnd w:id="46"/>
            <w:bookmarkEnd w:id="47"/>
          </w:p>
          <w:p w14:paraId="4928E953" w14:textId="77777777" w:rsidR="00067A0E" w:rsidRDefault="00067A0E" w:rsidP="00067A0E"/>
          <w:p w14:paraId="7E51F76A" w14:textId="42531282" w:rsidR="00067A0E" w:rsidRPr="005D79FA" w:rsidRDefault="00067A0E" w:rsidP="00067A0E">
            <w:r w:rsidRPr="00F321FC">
              <w:rPr>
                <w:rFonts w:cs="Arial"/>
              </w:rPr>
              <w:t>The specialist will counsel the patient with regard to the benefits and risks of treatment and will provide the patient with any relevant information and advice, including patient information leaflets on individual drugs.</w:t>
            </w:r>
          </w:p>
        </w:tc>
        <w:tc>
          <w:tcPr>
            <w:tcW w:w="8193" w:type="dxa"/>
          </w:tcPr>
          <w:p w14:paraId="5B3B86F6" w14:textId="77777777" w:rsidR="00067A0E" w:rsidRPr="00F97FA5" w:rsidRDefault="00067A0E" w:rsidP="00067A0E">
            <w:pPr>
              <w:pStyle w:val="Heading4"/>
            </w:pPr>
            <w:r w:rsidRPr="00F97FA5">
              <w:t xml:space="preserve">The patient should be advised to report any of the following signs or symptoms to their primary care prescriber without delay:          </w:t>
            </w:r>
          </w:p>
          <w:p w14:paraId="15B57BEA" w14:textId="66FD944F" w:rsidR="00067A0E" w:rsidRPr="00F97FA5" w:rsidRDefault="00067A0E" w:rsidP="00067A0E">
            <w:pPr>
              <w:pStyle w:val="ListParagraph"/>
              <w:numPr>
                <w:ilvl w:val="0"/>
                <w:numId w:val="57"/>
              </w:numPr>
              <w:rPr>
                <w:rFonts w:cs="Arial"/>
              </w:rPr>
            </w:pPr>
            <w:r w:rsidRPr="00F97FA5">
              <w:rPr>
                <w:rFonts w:cs="Arial"/>
              </w:rPr>
              <w:t>Signs or symptoms indicating haematological toxicity, e.g. sore throat, infection, unexplained or abnormal bruising or bleeding.</w:t>
            </w:r>
          </w:p>
          <w:p w14:paraId="6E5F6CBD" w14:textId="2D059B11" w:rsidR="00067A0E" w:rsidRPr="00F97FA5" w:rsidRDefault="00067A0E" w:rsidP="00067A0E">
            <w:pPr>
              <w:pStyle w:val="ListParagraph"/>
              <w:numPr>
                <w:ilvl w:val="0"/>
                <w:numId w:val="57"/>
              </w:numPr>
              <w:rPr>
                <w:rFonts w:cs="Arial"/>
              </w:rPr>
            </w:pPr>
            <w:r w:rsidRPr="00F97FA5">
              <w:rPr>
                <w:rFonts w:cs="Arial"/>
              </w:rPr>
              <w:t>Signs or symptoms of pancreatitis, e.g. abdominal pain, nausea, or vomiting</w:t>
            </w:r>
            <w:r w:rsidR="001452C9">
              <w:rPr>
                <w:rFonts w:cs="Arial"/>
              </w:rPr>
              <w:t>.</w:t>
            </w:r>
          </w:p>
          <w:p w14:paraId="5DDB795B" w14:textId="247985C2" w:rsidR="00067A0E" w:rsidRDefault="00067A0E" w:rsidP="00067A0E">
            <w:pPr>
              <w:pStyle w:val="ListParagraph"/>
              <w:numPr>
                <w:ilvl w:val="0"/>
                <w:numId w:val="57"/>
              </w:numPr>
              <w:rPr>
                <w:rFonts w:cs="Arial"/>
              </w:rPr>
            </w:pPr>
            <w:r w:rsidRPr="00F97FA5">
              <w:rPr>
                <w:rFonts w:cs="Arial"/>
              </w:rPr>
              <w:t>Signs of symptoms of hepatic toxicity, e.g. Jaundice (yellowing of the skin or whites of the eyes)</w:t>
            </w:r>
            <w:r w:rsidR="001452C9">
              <w:rPr>
                <w:rFonts w:cs="Arial"/>
              </w:rPr>
              <w:t>.</w:t>
            </w:r>
          </w:p>
          <w:p w14:paraId="7A3655AB" w14:textId="77777777" w:rsidR="001452C9" w:rsidRPr="001452C9" w:rsidRDefault="001452C9" w:rsidP="001452C9">
            <w:pPr>
              <w:rPr>
                <w:rFonts w:cs="Arial"/>
              </w:rPr>
            </w:pPr>
          </w:p>
          <w:p w14:paraId="47CB8B13" w14:textId="77777777" w:rsidR="00067A0E" w:rsidRPr="00F97FA5" w:rsidRDefault="00067A0E" w:rsidP="00067A0E">
            <w:pPr>
              <w:pStyle w:val="Heading4"/>
            </w:pPr>
            <w:r w:rsidRPr="00F97FA5">
              <w:t>The patient should be advised to:</w:t>
            </w:r>
          </w:p>
          <w:p w14:paraId="66A32AC5" w14:textId="77777777" w:rsidR="00067A0E" w:rsidRPr="00F97FA5" w:rsidRDefault="00067A0E" w:rsidP="00067A0E">
            <w:pPr>
              <w:pStyle w:val="ListParagraph"/>
              <w:numPr>
                <w:ilvl w:val="0"/>
                <w:numId w:val="58"/>
              </w:numPr>
              <w:rPr>
                <w:rFonts w:cs="Arial"/>
              </w:rPr>
            </w:pPr>
            <w:r w:rsidRPr="00F97FA5">
              <w:rPr>
                <w:rFonts w:cs="Arial"/>
              </w:rPr>
              <w:t>During a serious infection azathioprine or mercaptopurine should be temporarily discontinued until the patient has recovered from the infection.</w:t>
            </w:r>
          </w:p>
          <w:p w14:paraId="1CACC3BA" w14:textId="77777777" w:rsidR="00067A0E" w:rsidRPr="00F97FA5" w:rsidRDefault="00067A0E" w:rsidP="00067A0E">
            <w:pPr>
              <w:pStyle w:val="ListParagraph"/>
              <w:numPr>
                <w:ilvl w:val="0"/>
                <w:numId w:val="58"/>
              </w:numPr>
              <w:rPr>
                <w:rFonts w:cs="Arial"/>
              </w:rPr>
            </w:pPr>
            <w:r w:rsidRPr="00F97FA5">
              <w:rPr>
                <w:rFonts w:cs="Arial"/>
              </w:rPr>
              <w:t>That vaccination in line with current national advice (e.g. for COVID-19, influenza) is safe and recommended.</w:t>
            </w:r>
          </w:p>
          <w:p w14:paraId="2ADD6939" w14:textId="77777777" w:rsidR="00067A0E" w:rsidRPr="00F97FA5" w:rsidRDefault="00067A0E" w:rsidP="00067A0E">
            <w:pPr>
              <w:pStyle w:val="ListParagraph"/>
              <w:numPr>
                <w:ilvl w:val="0"/>
                <w:numId w:val="58"/>
              </w:numPr>
              <w:rPr>
                <w:rFonts w:cs="Arial"/>
              </w:rPr>
            </w:pPr>
            <w:r w:rsidRPr="00F97FA5">
              <w:rPr>
                <w:rFonts w:cs="Arial"/>
              </w:rPr>
              <w:t>Tell anyone who prescribes them a medicine that they are taking azathioprine or mercaptopurine. Always ask a pharmacist before purchasing any medicines over the counter, including herbal remedies, and ask if they are safe.</w:t>
            </w:r>
          </w:p>
          <w:p w14:paraId="0B1A8175" w14:textId="77777777" w:rsidR="00067A0E" w:rsidRPr="00F97FA5" w:rsidRDefault="00067A0E" w:rsidP="00067A0E">
            <w:pPr>
              <w:pStyle w:val="ListParagraph"/>
              <w:numPr>
                <w:ilvl w:val="0"/>
                <w:numId w:val="58"/>
              </w:numPr>
              <w:rPr>
                <w:rFonts w:cs="Arial"/>
              </w:rPr>
            </w:pPr>
            <w:r w:rsidRPr="00F97FA5">
              <w:rPr>
                <w:rFonts w:cs="Arial"/>
              </w:rPr>
              <w:t>To inform their specialist or primary care prescriber promptly if pregnancy occurs or is planned.</w:t>
            </w:r>
          </w:p>
          <w:p w14:paraId="12E51F80" w14:textId="77777777" w:rsidR="00067A0E" w:rsidRPr="00F97FA5" w:rsidRDefault="00067A0E" w:rsidP="00067A0E">
            <w:pPr>
              <w:pStyle w:val="ListParagraph"/>
              <w:numPr>
                <w:ilvl w:val="0"/>
                <w:numId w:val="58"/>
              </w:numPr>
              <w:rPr>
                <w:rFonts w:cs="Arial"/>
              </w:rPr>
            </w:pPr>
            <w:r w:rsidRPr="00F97FA5">
              <w:rPr>
                <w:rFonts w:cs="Arial"/>
              </w:rPr>
              <w:t xml:space="preserve">All women aged 25-64 years old should be encouraged to participate in national cervical cancer screening programmes. There is no need to attend more frequently than recommended. </w:t>
            </w:r>
          </w:p>
          <w:p w14:paraId="7AF63B9A" w14:textId="77777777" w:rsidR="00067A0E" w:rsidRPr="00F97FA5" w:rsidRDefault="00067A0E" w:rsidP="00067A0E">
            <w:pPr>
              <w:pStyle w:val="ListParagraph"/>
              <w:numPr>
                <w:ilvl w:val="0"/>
                <w:numId w:val="58"/>
              </w:numPr>
              <w:rPr>
                <w:rFonts w:cs="Arial"/>
              </w:rPr>
            </w:pPr>
            <w:r w:rsidRPr="00F97FA5">
              <w:rPr>
                <w:rFonts w:cs="Arial"/>
              </w:rPr>
              <w:t>Patients have a small increased risk of skin cancers so should be advised to wear high factor sunscreen and to wear a hat and protective clothing when in strong sunshine. Sun beds should be avoided. Patients should be advised to carry out regular self-examination of the skin and report if there are any new lesions and/or changes to skin.</w:t>
            </w:r>
          </w:p>
          <w:p w14:paraId="5359756F" w14:textId="77777777" w:rsidR="00067A0E" w:rsidRPr="00F97FA5" w:rsidRDefault="00067A0E" w:rsidP="00067A0E">
            <w:pPr>
              <w:pStyle w:val="ListParagraph"/>
              <w:numPr>
                <w:ilvl w:val="0"/>
                <w:numId w:val="58"/>
              </w:numPr>
              <w:rPr>
                <w:rFonts w:cs="Arial"/>
              </w:rPr>
            </w:pPr>
            <w:r w:rsidRPr="00F97FA5">
              <w:rPr>
                <w:rFonts w:cs="Arial"/>
              </w:rPr>
              <w:t>Patients taking azathioprine at a dose of 3 mg/kg or more, or mercaptopurine at a dose of 1.5 mg/kg/day or more should be advised to avoid contact with people with chicken pox or shingles and report any such contact urgently to their primary care prescriber. If the patient is exposed, contact the specialist for advice. For detailed advice on risk assessment and post exposure prophylaxis following exposure to chicken pox and shingles, see:</w:t>
            </w:r>
          </w:p>
          <w:p w14:paraId="29FB1225" w14:textId="77777777" w:rsidR="00067A0E" w:rsidRPr="00F97FA5" w:rsidRDefault="00000000" w:rsidP="00B92717">
            <w:pPr>
              <w:pStyle w:val="ListParagraph"/>
              <w:numPr>
                <w:ilvl w:val="1"/>
                <w:numId w:val="58"/>
              </w:numPr>
              <w:jc w:val="both"/>
              <w:rPr>
                <w:rFonts w:cs="Arial"/>
              </w:rPr>
            </w:pPr>
            <w:hyperlink r:id="rId32" w:history="1">
              <w:r w:rsidR="00067A0E" w:rsidRPr="004E459F">
                <w:rPr>
                  <w:rStyle w:val="Hyperlink"/>
                  <w:rFonts w:cs="Arial"/>
                </w:rPr>
                <w:t>the Green Book (Chapter 34)</w:t>
              </w:r>
            </w:hyperlink>
            <w:r w:rsidR="00067A0E" w:rsidRPr="00F97FA5">
              <w:rPr>
                <w:rFonts w:cs="Arial"/>
              </w:rPr>
              <w:t xml:space="preserve"> </w:t>
            </w:r>
          </w:p>
          <w:p w14:paraId="1FF3E1B8" w14:textId="6865C7E0" w:rsidR="00067A0E" w:rsidRPr="00F97FA5" w:rsidRDefault="00067A0E" w:rsidP="00067A0E">
            <w:pPr>
              <w:pStyle w:val="ListParagraph"/>
              <w:numPr>
                <w:ilvl w:val="1"/>
                <w:numId w:val="58"/>
              </w:numPr>
              <w:rPr>
                <w:rFonts w:cs="Arial"/>
              </w:rPr>
            </w:pPr>
            <w:del w:id="48" w:author="STANIFORTH, Rachel (NHS NORTH OF ENGLAND COMMISSIONING SUPPORT UNIT)" w:date="2025-01-06T15:42:00Z">
              <w:r w:rsidRPr="00F97FA5" w:rsidDel="00FA43EA">
                <w:rPr>
                  <w:rFonts w:cs="Arial"/>
                </w:rPr>
                <w:delText xml:space="preserve">UKSHA </w:delText>
              </w:r>
            </w:del>
            <w:ins w:id="49" w:author="STANIFORTH, Rachel (NHS NORTH OF ENGLAND COMMISSIONING SUPPORT UNIT)" w:date="2025-01-06T15:42:00Z">
              <w:r w:rsidR="00FA43EA">
                <w:rPr>
                  <w:rFonts w:cs="Arial"/>
                </w:rPr>
                <w:t>UKHSA</w:t>
              </w:r>
              <w:r w:rsidR="00FA43EA" w:rsidRPr="00F97FA5">
                <w:rPr>
                  <w:rFonts w:cs="Arial"/>
                </w:rPr>
                <w:t xml:space="preserve"> </w:t>
              </w:r>
            </w:ins>
            <w:r w:rsidRPr="00F97FA5">
              <w:rPr>
                <w:rFonts w:cs="Arial"/>
              </w:rPr>
              <w:t xml:space="preserve">guidance: </w:t>
            </w:r>
            <w:hyperlink r:id="rId33" w:history="1">
              <w:r w:rsidRPr="004E459F">
                <w:rPr>
                  <w:rStyle w:val="Hyperlink"/>
                  <w:rFonts w:cs="Arial"/>
                </w:rPr>
                <w:t>Guidelines on post exposure prophylaxis (PEP) for varicella and shingles</w:t>
              </w:r>
            </w:hyperlink>
            <w:r w:rsidRPr="00F97FA5">
              <w:rPr>
                <w:rFonts w:cs="Arial"/>
              </w:rPr>
              <w:t xml:space="preserve"> </w:t>
            </w:r>
            <w:r>
              <w:rPr>
                <w:rFonts w:cs="Arial"/>
              </w:rPr>
              <w:t>(</w:t>
            </w:r>
            <w:del w:id="50" w:author="STANIFORTH, Rachel (NHS NORTH OF ENGLAND COMMISSIONING SUPPORT UNIT)" w:date="2025-01-06T15:43:00Z">
              <w:r w:rsidDel="00211E4C">
                <w:rPr>
                  <w:rFonts w:cs="Arial"/>
                </w:rPr>
                <w:delText>January 2023</w:delText>
              </w:r>
            </w:del>
            <w:ins w:id="51" w:author="STANIFORTH, Rachel (NHS NORTH OF ENGLAND COMMISSIONING SUPPORT UNIT)" w:date="2025-01-06T15:43:00Z">
              <w:r w:rsidR="00211E4C">
                <w:rPr>
                  <w:rFonts w:cs="Arial"/>
                </w:rPr>
                <w:t>October 2024</w:t>
              </w:r>
            </w:ins>
            <w:r>
              <w:rPr>
                <w:rFonts w:cs="Arial"/>
              </w:rPr>
              <w:t>)</w:t>
            </w:r>
            <w:r w:rsidRPr="00F97FA5">
              <w:rPr>
                <w:rFonts w:cs="Arial"/>
              </w:rPr>
              <w:t xml:space="preserve">  </w:t>
            </w:r>
          </w:p>
          <w:p w14:paraId="6A27263C" w14:textId="77777777" w:rsidR="00067A0E" w:rsidRPr="00F97FA5" w:rsidRDefault="00067A0E" w:rsidP="00067A0E">
            <w:pPr>
              <w:rPr>
                <w:rFonts w:cs="Arial"/>
              </w:rPr>
            </w:pPr>
          </w:p>
          <w:p w14:paraId="7AF2B631" w14:textId="77777777" w:rsidR="00067A0E" w:rsidRPr="00F97FA5" w:rsidRDefault="00067A0E" w:rsidP="00067A0E">
            <w:pPr>
              <w:rPr>
                <w:rFonts w:cs="Arial"/>
              </w:rPr>
            </w:pPr>
            <w:r w:rsidRPr="00332A1E">
              <w:rPr>
                <w:rStyle w:val="Heading4Char"/>
              </w:rPr>
              <w:t>Patient information</w:t>
            </w:r>
            <w:r w:rsidRPr="00F97FA5">
              <w:rPr>
                <w:rFonts w:cs="Arial"/>
              </w:rPr>
              <w:t>:</w:t>
            </w:r>
          </w:p>
          <w:p w14:paraId="4C44734E" w14:textId="77777777" w:rsidR="00067A0E" w:rsidRPr="00332A1E" w:rsidRDefault="00067A0E" w:rsidP="00067A0E">
            <w:pPr>
              <w:pStyle w:val="ListParagraph"/>
              <w:numPr>
                <w:ilvl w:val="0"/>
                <w:numId w:val="60"/>
              </w:numPr>
              <w:rPr>
                <w:rFonts w:cs="Arial"/>
              </w:rPr>
            </w:pPr>
            <w:r w:rsidRPr="00332A1E">
              <w:rPr>
                <w:rFonts w:cs="Arial"/>
              </w:rPr>
              <w:t xml:space="preserve">General information: </w:t>
            </w:r>
            <w:hyperlink r:id="rId34" w:history="1">
              <w:r>
                <w:rPr>
                  <w:rStyle w:val="Hyperlink"/>
                  <w:rFonts w:cs="Arial"/>
                </w:rPr>
                <w:t>NHS.uk</w:t>
              </w:r>
            </w:hyperlink>
            <w:r w:rsidRPr="00332A1E">
              <w:rPr>
                <w:rFonts w:cs="Arial"/>
              </w:rPr>
              <w:t xml:space="preserve">  </w:t>
            </w:r>
          </w:p>
          <w:p w14:paraId="79085AC3" w14:textId="77777777" w:rsidR="00067A0E" w:rsidRPr="00332A1E" w:rsidRDefault="00067A0E" w:rsidP="00067A0E">
            <w:pPr>
              <w:pStyle w:val="ListParagraph"/>
              <w:numPr>
                <w:ilvl w:val="0"/>
                <w:numId w:val="60"/>
              </w:numPr>
              <w:rPr>
                <w:rFonts w:cs="Arial"/>
              </w:rPr>
            </w:pPr>
            <w:r w:rsidRPr="00332A1E">
              <w:rPr>
                <w:rFonts w:cs="Arial"/>
              </w:rPr>
              <w:t xml:space="preserve">General information: </w:t>
            </w:r>
            <w:hyperlink r:id="rId35" w:history="1">
              <w:r>
                <w:rPr>
                  <w:rStyle w:val="Hyperlink"/>
                  <w:rFonts w:cs="Arial"/>
                </w:rPr>
                <w:t>patient.info</w:t>
              </w:r>
            </w:hyperlink>
            <w:r w:rsidRPr="00332A1E">
              <w:rPr>
                <w:rFonts w:cs="Arial"/>
              </w:rPr>
              <w:t xml:space="preserve"> </w:t>
            </w:r>
          </w:p>
          <w:p w14:paraId="508EEC77" w14:textId="77777777" w:rsidR="00067A0E" w:rsidRPr="00332A1E" w:rsidRDefault="00067A0E" w:rsidP="00067A0E">
            <w:pPr>
              <w:pStyle w:val="ListParagraph"/>
              <w:numPr>
                <w:ilvl w:val="0"/>
                <w:numId w:val="60"/>
              </w:numPr>
              <w:rPr>
                <w:rFonts w:cs="Arial"/>
              </w:rPr>
            </w:pPr>
            <w:r w:rsidRPr="00332A1E">
              <w:rPr>
                <w:rFonts w:cs="Arial"/>
              </w:rPr>
              <w:t xml:space="preserve">Rheumatology: </w:t>
            </w:r>
            <w:hyperlink r:id="rId36" w:history="1">
              <w:r>
                <w:rPr>
                  <w:rStyle w:val="Hyperlink"/>
                  <w:rFonts w:cs="Arial"/>
                </w:rPr>
                <w:t>Versus Arthritis</w:t>
              </w:r>
            </w:hyperlink>
            <w:r w:rsidRPr="00332A1E">
              <w:rPr>
                <w:rFonts w:cs="Arial"/>
              </w:rPr>
              <w:t xml:space="preserve">  </w:t>
            </w:r>
          </w:p>
          <w:p w14:paraId="1612745D" w14:textId="77777777" w:rsidR="00067A0E" w:rsidRPr="00332A1E" w:rsidRDefault="00067A0E" w:rsidP="00067A0E">
            <w:pPr>
              <w:pStyle w:val="ListParagraph"/>
              <w:numPr>
                <w:ilvl w:val="0"/>
                <w:numId w:val="60"/>
              </w:numPr>
              <w:rPr>
                <w:rFonts w:cs="Arial"/>
              </w:rPr>
            </w:pPr>
            <w:r w:rsidRPr="00332A1E">
              <w:rPr>
                <w:rFonts w:cs="Arial"/>
              </w:rPr>
              <w:t xml:space="preserve">Dermatology: </w:t>
            </w:r>
            <w:hyperlink r:id="rId37" w:history="1">
              <w:r>
                <w:rPr>
                  <w:rStyle w:val="Hyperlink"/>
                  <w:rFonts w:cs="Arial"/>
                </w:rPr>
                <w:t>British Association of Dermatologists</w:t>
              </w:r>
            </w:hyperlink>
            <w:r w:rsidRPr="00332A1E">
              <w:rPr>
                <w:rFonts w:cs="Arial"/>
              </w:rPr>
              <w:t xml:space="preserve"> </w:t>
            </w:r>
          </w:p>
          <w:p w14:paraId="5D06D32C" w14:textId="77777777" w:rsidR="00067A0E" w:rsidRDefault="00067A0E" w:rsidP="00067A0E">
            <w:pPr>
              <w:pStyle w:val="ListParagraph"/>
              <w:numPr>
                <w:ilvl w:val="0"/>
                <w:numId w:val="60"/>
              </w:numPr>
              <w:rPr>
                <w:rFonts w:cs="Arial"/>
              </w:rPr>
            </w:pPr>
            <w:r w:rsidRPr="00332A1E">
              <w:rPr>
                <w:rFonts w:cs="Arial"/>
              </w:rPr>
              <w:t xml:space="preserve">Patient information leaflets are also available from </w:t>
            </w:r>
            <w:r>
              <w:rPr>
                <w:rFonts w:cs="Arial"/>
              </w:rPr>
              <w:t xml:space="preserve">the </w:t>
            </w:r>
            <w:hyperlink r:id="rId38" w:history="1">
              <w:r>
                <w:rPr>
                  <w:rStyle w:val="Hyperlink"/>
                  <w:rFonts w:cs="Arial"/>
                </w:rPr>
                <w:t>electronic medicines compendium</w:t>
              </w:r>
            </w:hyperlink>
            <w:r w:rsidRPr="00332A1E">
              <w:rPr>
                <w:rFonts w:cs="Arial"/>
              </w:rPr>
              <w:t xml:space="preserve">  </w:t>
            </w:r>
          </w:p>
          <w:p w14:paraId="034FCB0F" w14:textId="77777777" w:rsidR="001452C9" w:rsidRPr="001452C9" w:rsidRDefault="001452C9" w:rsidP="001452C9">
            <w:pPr>
              <w:rPr>
                <w:rFonts w:cs="Arial"/>
              </w:rPr>
            </w:pPr>
          </w:p>
          <w:p w14:paraId="69E03272" w14:textId="77777777" w:rsidR="00067A0E" w:rsidRPr="00F97FA5" w:rsidRDefault="00067A0E" w:rsidP="00067A0E">
            <w:pPr>
              <w:rPr>
                <w:rFonts w:cs="Arial"/>
              </w:rPr>
            </w:pPr>
            <w:r w:rsidRPr="00332A1E">
              <w:rPr>
                <w:rStyle w:val="Heading4Char"/>
              </w:rPr>
              <w:t>Gastroenterology</w:t>
            </w:r>
            <w:r w:rsidRPr="00F97FA5">
              <w:rPr>
                <w:rFonts w:cs="Arial"/>
              </w:rPr>
              <w:t>:</w:t>
            </w:r>
          </w:p>
          <w:p w14:paraId="58FC3C18" w14:textId="77777777" w:rsidR="00067A0E" w:rsidRPr="00332A1E" w:rsidRDefault="00000000" w:rsidP="00067A0E">
            <w:pPr>
              <w:pStyle w:val="ListParagraph"/>
              <w:numPr>
                <w:ilvl w:val="0"/>
                <w:numId w:val="59"/>
              </w:numPr>
              <w:rPr>
                <w:rFonts w:cs="Arial"/>
              </w:rPr>
            </w:pPr>
            <w:hyperlink r:id="rId39" w:history="1">
              <w:proofErr w:type="spellStart"/>
              <w:r w:rsidR="00067A0E">
                <w:rPr>
                  <w:rStyle w:val="Hyperlink"/>
                  <w:rFonts w:cs="Arial"/>
                </w:rPr>
                <w:t>Crohns</w:t>
              </w:r>
              <w:proofErr w:type="spellEnd"/>
              <w:r w:rsidR="00067A0E">
                <w:rPr>
                  <w:rStyle w:val="Hyperlink"/>
                  <w:rFonts w:cs="Arial"/>
                </w:rPr>
                <w:t xml:space="preserve"> and Colitis UK</w:t>
              </w:r>
            </w:hyperlink>
            <w:r w:rsidR="00067A0E">
              <w:rPr>
                <w:rFonts w:cs="Arial"/>
              </w:rPr>
              <w:t xml:space="preserve"> </w:t>
            </w:r>
            <w:r w:rsidR="00067A0E" w:rsidRPr="00332A1E">
              <w:rPr>
                <w:rFonts w:cs="Arial"/>
              </w:rPr>
              <w:t xml:space="preserve"> </w:t>
            </w:r>
          </w:p>
          <w:p w14:paraId="5AED9BE6" w14:textId="59293745" w:rsidR="001452C9" w:rsidRDefault="00000000" w:rsidP="001452C9">
            <w:pPr>
              <w:pStyle w:val="ListParagraph"/>
              <w:numPr>
                <w:ilvl w:val="0"/>
                <w:numId w:val="59"/>
              </w:numPr>
              <w:rPr>
                <w:rFonts w:cs="Arial"/>
              </w:rPr>
            </w:pPr>
            <w:hyperlink r:id="rId40" w:history="1">
              <w:r w:rsidR="00067A0E">
                <w:rPr>
                  <w:rStyle w:val="Hyperlink"/>
                  <w:rFonts w:cs="Arial"/>
                </w:rPr>
                <w:t>https://gutscharity.org.uk/advice-and-information/conditions/crohns-disease/</w:t>
              </w:r>
            </w:hyperlink>
            <w:r w:rsidR="00067A0E">
              <w:rPr>
                <w:rFonts w:cs="Arial"/>
              </w:rPr>
              <w:t xml:space="preserve"> </w:t>
            </w:r>
          </w:p>
          <w:p w14:paraId="298DA26F" w14:textId="31BDD6FE" w:rsidR="00067A0E" w:rsidRPr="007A56FB" w:rsidRDefault="00000000" w:rsidP="001452C9">
            <w:pPr>
              <w:pStyle w:val="ListParagraph"/>
              <w:numPr>
                <w:ilvl w:val="0"/>
                <w:numId w:val="59"/>
              </w:numPr>
              <w:rPr>
                <w:rFonts w:cs="Arial"/>
              </w:rPr>
            </w:pPr>
            <w:hyperlink r:id="rId41" w:history="1">
              <w:r w:rsidR="00067A0E">
                <w:rPr>
                  <w:rStyle w:val="Hyperlink"/>
                  <w:rFonts w:cs="Arial"/>
                </w:rPr>
                <w:t>Guts UK - ulcerative colitis</w:t>
              </w:r>
            </w:hyperlink>
            <w:r w:rsidR="00067A0E">
              <w:rPr>
                <w:rFonts w:cs="Arial"/>
              </w:rPr>
              <w:t xml:space="preserve"> </w:t>
            </w:r>
          </w:p>
        </w:tc>
      </w:tr>
      <w:tr w:rsidR="00067A0E" w:rsidRPr="00F321FC" w14:paraId="317161E6" w14:textId="77777777" w:rsidTr="00BF174A">
        <w:tc>
          <w:tcPr>
            <w:tcW w:w="2268" w:type="dxa"/>
          </w:tcPr>
          <w:p w14:paraId="7BADD8F8" w14:textId="77777777" w:rsidR="00067A0E" w:rsidRDefault="00067A0E" w:rsidP="00067A0E">
            <w:pPr>
              <w:pStyle w:val="Heading2"/>
              <w:rPr>
                <w:rFonts w:cs="Arial"/>
              </w:rPr>
            </w:pPr>
            <w:bookmarkStart w:id="52" w:name="twelve_pregnancy"/>
            <w:bookmarkStart w:id="53" w:name="_Toc149231796"/>
            <w:r w:rsidRPr="00F321FC">
              <w:rPr>
                <w:rFonts w:cs="Arial"/>
              </w:rPr>
              <w:lastRenderedPageBreak/>
              <w:t>Pregnancy</w:t>
            </w:r>
            <w:r>
              <w:rPr>
                <w:rFonts w:cs="Arial"/>
              </w:rPr>
              <w:t>, paternal exposure</w:t>
            </w:r>
            <w:r w:rsidRPr="00F321FC">
              <w:rPr>
                <w:rFonts w:cs="Arial"/>
              </w:rPr>
              <w:t xml:space="preserve"> and breastfeeding</w:t>
            </w:r>
            <w:bookmarkEnd w:id="52"/>
            <w:bookmarkEnd w:id="53"/>
          </w:p>
          <w:p w14:paraId="0AE00B39" w14:textId="77777777" w:rsidR="00067A0E" w:rsidRDefault="00067A0E" w:rsidP="00067A0E"/>
          <w:p w14:paraId="4C3ACC97" w14:textId="3495C602" w:rsidR="00067A0E" w:rsidRPr="005D79FA" w:rsidRDefault="00067A0E" w:rsidP="00067A0E"/>
        </w:tc>
        <w:tc>
          <w:tcPr>
            <w:tcW w:w="8193" w:type="dxa"/>
          </w:tcPr>
          <w:p w14:paraId="1F154659" w14:textId="77777777" w:rsidR="00067A0E" w:rsidRPr="00332A1E" w:rsidRDefault="00067A0E" w:rsidP="00067A0E">
            <w:pPr>
              <w:rPr>
                <w:rFonts w:cs="Arial"/>
                <w:b/>
                <w:bCs/>
              </w:rPr>
            </w:pPr>
            <w:r w:rsidRPr="00332A1E">
              <w:rPr>
                <w:rFonts w:cs="Arial"/>
                <w:b/>
                <w:bCs/>
              </w:rPr>
              <w:t>All patients should be informed of the risks and benefits of taking this medicine during pregnancy and breastfeeding. The specialist team should be contacted if a patient becomes pregnant or is planning to become pregnant or breastfeed.</w:t>
            </w:r>
          </w:p>
          <w:p w14:paraId="0E3899AE" w14:textId="77777777" w:rsidR="00067A0E" w:rsidRDefault="00067A0E" w:rsidP="00067A0E">
            <w:pPr>
              <w:rPr>
                <w:rFonts w:cs="Arial"/>
              </w:rPr>
            </w:pPr>
          </w:p>
          <w:p w14:paraId="2C6C576B" w14:textId="77777777" w:rsidR="00067A0E" w:rsidRPr="00332A1E" w:rsidRDefault="00067A0E" w:rsidP="00067A0E">
            <w:pPr>
              <w:pStyle w:val="Heading3"/>
            </w:pPr>
            <w:r w:rsidRPr="00332A1E">
              <w:t>Pregnancy:</w:t>
            </w:r>
          </w:p>
          <w:p w14:paraId="536267FB" w14:textId="5BBEB46F" w:rsidR="00067A0E" w:rsidRPr="00332A1E" w:rsidRDefault="00067A0E" w:rsidP="00067A0E">
            <w:pPr>
              <w:rPr>
                <w:rFonts w:cs="Arial"/>
              </w:rPr>
            </w:pPr>
            <w:r w:rsidRPr="00332A1E">
              <w:rPr>
                <w:rFonts w:cs="Arial"/>
              </w:rPr>
              <w:t xml:space="preserve">The </w:t>
            </w:r>
            <w:hyperlink r:id="rId42" w:history="1">
              <w:r w:rsidRPr="00E34C19">
                <w:rPr>
                  <w:rStyle w:val="Hyperlink"/>
                  <w:rFonts w:cs="Arial"/>
                </w:rPr>
                <w:t>BSR and BHPR guideline on prescribing DMARDs in pregnancy and breastfeeding</w:t>
              </w:r>
            </w:hyperlink>
            <w:r w:rsidRPr="00332A1E">
              <w:rPr>
                <w:rFonts w:cs="Arial"/>
              </w:rPr>
              <w:t xml:space="preserve"> advises that azathioprine is compatible throughout pregnancy. </w:t>
            </w:r>
          </w:p>
          <w:p w14:paraId="7960208F" w14:textId="2E6A2424" w:rsidR="000433A2" w:rsidRDefault="00067A0E" w:rsidP="00067A0E">
            <w:pPr>
              <w:rPr>
                <w:rFonts w:cs="Arial"/>
              </w:rPr>
            </w:pPr>
            <w:r w:rsidRPr="00332A1E">
              <w:rPr>
                <w:rFonts w:cs="Arial"/>
              </w:rPr>
              <w:t xml:space="preserve">Current available data do not suggest that mercaptopurine exposure during pregnancy increases the risk of miscarriage, congenital malformation, intrauterine death, </w:t>
            </w:r>
            <w:proofErr w:type="spellStart"/>
            <w:r w:rsidRPr="00332A1E">
              <w:rPr>
                <w:rFonts w:cs="Arial"/>
              </w:rPr>
              <w:t>fetal</w:t>
            </w:r>
            <w:proofErr w:type="spellEnd"/>
            <w:r w:rsidRPr="00332A1E">
              <w:rPr>
                <w:rFonts w:cs="Arial"/>
              </w:rPr>
              <w:t xml:space="preserve"> growth restriction, or preterm delivery but the data are limited for some outcomes. A careful assessment of risk versus benefit should be made before mercaptopurine is prescribed to patients who are pregnant.</w:t>
            </w:r>
            <w:r w:rsidR="000433A2">
              <w:rPr>
                <w:rFonts w:cs="Arial"/>
              </w:rPr>
              <w:t xml:space="preserve"> </w:t>
            </w:r>
            <w:r w:rsidR="000433A2" w:rsidRPr="000433A2">
              <w:rPr>
                <w:rFonts w:cs="Arial"/>
              </w:rPr>
              <w:t xml:space="preserve">Cessation of treatment can result in disease flare which may increase the risk of </w:t>
            </w:r>
            <w:r w:rsidR="000433A2">
              <w:rPr>
                <w:rFonts w:cs="Arial"/>
              </w:rPr>
              <w:t>poor pregnancy outcomes</w:t>
            </w:r>
            <w:r w:rsidR="000433A2" w:rsidRPr="000433A2">
              <w:rPr>
                <w:rFonts w:cs="Arial"/>
              </w:rPr>
              <w:t>. Urgent discussion with the prescribing specialist is advised.</w:t>
            </w:r>
          </w:p>
          <w:p w14:paraId="7D8AE3EB" w14:textId="77777777" w:rsidR="000433A2" w:rsidRPr="00332A1E" w:rsidRDefault="000433A2" w:rsidP="00067A0E">
            <w:pPr>
              <w:rPr>
                <w:rFonts w:cs="Arial"/>
              </w:rPr>
            </w:pPr>
          </w:p>
          <w:p w14:paraId="71FEAA7A" w14:textId="3E1CF598" w:rsidR="00067A0E" w:rsidRPr="00332A1E" w:rsidRDefault="00067A0E" w:rsidP="00067A0E">
            <w:pPr>
              <w:rPr>
                <w:rFonts w:cs="Arial"/>
              </w:rPr>
            </w:pPr>
            <w:r w:rsidRPr="00332A1E">
              <w:rPr>
                <w:rFonts w:cs="Arial"/>
              </w:rPr>
              <w:t xml:space="preserve">The </w:t>
            </w:r>
            <w:hyperlink r:id="rId43" w:history="1">
              <w:r w:rsidRPr="00332A1E">
                <w:rPr>
                  <w:rStyle w:val="Hyperlink"/>
                  <w:rFonts w:cs="Arial"/>
                </w:rPr>
                <w:t>British Society of Gastroenterology consensus guidelines on the management of inflammatory bowel disease</w:t>
              </w:r>
            </w:hyperlink>
            <w:r w:rsidRPr="00332A1E">
              <w:rPr>
                <w:rFonts w:cs="Arial"/>
              </w:rPr>
              <w:t xml:space="preserve"> advises that both maintenance and flares can be treated as normal with thiopurines (azathioprine and mercaptopurine) during pregnancy. </w:t>
            </w:r>
          </w:p>
          <w:p w14:paraId="51DF055A" w14:textId="77777777" w:rsidR="00067A0E" w:rsidRPr="00332A1E" w:rsidRDefault="00067A0E" w:rsidP="00067A0E">
            <w:pPr>
              <w:rPr>
                <w:rFonts w:cs="Arial"/>
              </w:rPr>
            </w:pPr>
          </w:p>
          <w:p w14:paraId="73DD3CD0" w14:textId="780697F0" w:rsidR="00067A0E" w:rsidRPr="009D7284" w:rsidRDefault="00067A0E" w:rsidP="00067A0E">
            <w:pPr>
              <w:pStyle w:val="ListParagraph"/>
              <w:numPr>
                <w:ilvl w:val="0"/>
                <w:numId w:val="61"/>
              </w:numPr>
              <w:rPr>
                <w:rFonts w:cs="Arial"/>
              </w:rPr>
            </w:pPr>
            <w:r w:rsidRPr="009D7284">
              <w:rPr>
                <w:rFonts w:cs="Arial"/>
              </w:rPr>
              <w:t xml:space="preserve">Information for healthcare professionals: </w:t>
            </w:r>
            <w:hyperlink r:id="rId44" w:history="1">
              <w:r>
                <w:rPr>
                  <w:rStyle w:val="Hyperlink"/>
                  <w:rFonts w:cs="Arial"/>
                </w:rPr>
                <w:t>UK Teratology Information Service</w:t>
              </w:r>
            </w:hyperlink>
            <w:r>
              <w:rPr>
                <w:rFonts w:cs="Arial"/>
              </w:rPr>
              <w:t xml:space="preserve"> </w:t>
            </w:r>
            <w:r w:rsidRPr="009D7284">
              <w:rPr>
                <w:rFonts w:cs="Arial"/>
              </w:rPr>
              <w:t xml:space="preserve"> </w:t>
            </w:r>
          </w:p>
          <w:p w14:paraId="0972DFB7" w14:textId="77777777" w:rsidR="00067A0E" w:rsidRPr="009D7284" w:rsidRDefault="00067A0E" w:rsidP="00067A0E">
            <w:pPr>
              <w:pStyle w:val="ListParagraph"/>
              <w:numPr>
                <w:ilvl w:val="0"/>
                <w:numId w:val="61"/>
              </w:numPr>
              <w:rPr>
                <w:rFonts w:cs="Arial"/>
              </w:rPr>
            </w:pPr>
            <w:r w:rsidRPr="009D7284">
              <w:rPr>
                <w:rFonts w:cs="Arial"/>
              </w:rPr>
              <w:t xml:space="preserve">Information for patients and carers: </w:t>
            </w:r>
            <w:hyperlink r:id="rId45" w:history="1">
              <w:r w:rsidRPr="009D7284">
                <w:rPr>
                  <w:rStyle w:val="Hyperlink"/>
                  <w:rFonts w:cs="Arial"/>
                </w:rPr>
                <w:t>Best Use of Medicines in Pregnancy</w:t>
              </w:r>
            </w:hyperlink>
            <w:r w:rsidRPr="009D7284">
              <w:rPr>
                <w:rFonts w:cs="Arial"/>
              </w:rPr>
              <w:t xml:space="preserve"> </w:t>
            </w:r>
          </w:p>
          <w:p w14:paraId="16FD358B" w14:textId="77777777" w:rsidR="00067A0E" w:rsidRPr="00332A1E" w:rsidRDefault="00067A0E" w:rsidP="00067A0E">
            <w:pPr>
              <w:rPr>
                <w:rFonts w:cs="Arial"/>
              </w:rPr>
            </w:pPr>
          </w:p>
          <w:p w14:paraId="0AFBC29B" w14:textId="77777777" w:rsidR="00067A0E" w:rsidRPr="00332A1E" w:rsidRDefault="00067A0E" w:rsidP="00067A0E">
            <w:pPr>
              <w:pStyle w:val="Heading3"/>
            </w:pPr>
            <w:r w:rsidRPr="00332A1E">
              <w:t>Breastfeeding:</w:t>
            </w:r>
          </w:p>
          <w:p w14:paraId="7765751E" w14:textId="77777777" w:rsidR="00067A0E" w:rsidRPr="00332A1E" w:rsidRDefault="00067A0E" w:rsidP="00067A0E">
            <w:pPr>
              <w:rPr>
                <w:rFonts w:cs="Arial"/>
              </w:rPr>
            </w:pPr>
            <w:r w:rsidRPr="00332A1E">
              <w:rPr>
                <w:rFonts w:cs="Arial"/>
              </w:rPr>
              <w:t xml:space="preserve">Azathioprine is compatible with breastfeeding, although the active metabolite mercaptopurine is present in breast milk. A risk versus benefit assessment is advised.  If used during breastfeeding, monitor for signs of infection or immunosuppression. If high doses of azathioprine are used, monitor infant blood counts. If mercaptopurine is used, monitor infant’s blood count and liver function. </w:t>
            </w:r>
          </w:p>
          <w:p w14:paraId="0A4B04AD" w14:textId="77777777" w:rsidR="00067A0E" w:rsidRPr="00332A1E" w:rsidRDefault="00067A0E" w:rsidP="00067A0E">
            <w:pPr>
              <w:rPr>
                <w:rFonts w:cs="Arial"/>
              </w:rPr>
            </w:pPr>
          </w:p>
          <w:p w14:paraId="7AFF0F3A" w14:textId="77777777" w:rsidR="00067A0E" w:rsidRPr="00332A1E" w:rsidRDefault="00067A0E" w:rsidP="00067A0E">
            <w:pPr>
              <w:rPr>
                <w:rFonts w:cs="Arial"/>
              </w:rPr>
            </w:pPr>
            <w:r w:rsidRPr="00332A1E">
              <w:rPr>
                <w:rFonts w:cs="Arial"/>
              </w:rPr>
              <w:t xml:space="preserve">Information for healthcare professionals: </w:t>
            </w:r>
          </w:p>
          <w:p w14:paraId="25F80E9F" w14:textId="77777777" w:rsidR="00067A0E" w:rsidRPr="009D7284" w:rsidRDefault="00067A0E" w:rsidP="00067A0E">
            <w:pPr>
              <w:pStyle w:val="ListParagraph"/>
              <w:numPr>
                <w:ilvl w:val="0"/>
                <w:numId w:val="62"/>
              </w:numPr>
              <w:rPr>
                <w:rFonts w:cs="Arial"/>
              </w:rPr>
            </w:pPr>
            <w:r>
              <w:rPr>
                <w:rFonts w:cs="Arial"/>
              </w:rPr>
              <w:t xml:space="preserve">UK Drugs in Lactation Advisory Service - </w:t>
            </w:r>
            <w:hyperlink r:id="rId46" w:history="1">
              <w:r>
                <w:rPr>
                  <w:rStyle w:val="Hyperlink"/>
                  <w:rFonts w:cs="Arial"/>
                </w:rPr>
                <w:t>azathioprine</w:t>
              </w:r>
            </w:hyperlink>
            <w:r>
              <w:rPr>
                <w:rFonts w:cs="Arial"/>
              </w:rPr>
              <w:t xml:space="preserve"> </w:t>
            </w:r>
          </w:p>
          <w:p w14:paraId="3855A8A1" w14:textId="77777777" w:rsidR="00067A0E" w:rsidRPr="009D7284" w:rsidRDefault="00067A0E" w:rsidP="00067A0E">
            <w:pPr>
              <w:pStyle w:val="ListParagraph"/>
              <w:numPr>
                <w:ilvl w:val="0"/>
                <w:numId w:val="62"/>
              </w:numPr>
              <w:rPr>
                <w:rFonts w:cs="Arial"/>
              </w:rPr>
            </w:pPr>
            <w:r w:rsidRPr="009D7284">
              <w:rPr>
                <w:rFonts w:cs="Arial"/>
              </w:rPr>
              <w:t xml:space="preserve">UK Drugs in Lactation Advisory Service </w:t>
            </w:r>
            <w:r>
              <w:rPr>
                <w:rFonts w:cs="Arial"/>
              </w:rPr>
              <w:t xml:space="preserve">- </w:t>
            </w:r>
            <w:hyperlink r:id="rId47" w:history="1">
              <w:r>
                <w:rPr>
                  <w:rStyle w:val="Hyperlink"/>
                  <w:rFonts w:cs="Arial"/>
                </w:rPr>
                <w:t>mercaptopurine</w:t>
              </w:r>
            </w:hyperlink>
            <w:r>
              <w:rPr>
                <w:rFonts w:cs="Arial"/>
              </w:rPr>
              <w:t xml:space="preserve"> </w:t>
            </w:r>
            <w:r w:rsidRPr="009D7284">
              <w:rPr>
                <w:rFonts w:cs="Arial"/>
              </w:rPr>
              <w:t xml:space="preserve"> </w:t>
            </w:r>
          </w:p>
          <w:p w14:paraId="4932EB2D" w14:textId="77777777" w:rsidR="00067A0E" w:rsidRPr="00332A1E" w:rsidRDefault="00067A0E" w:rsidP="00067A0E">
            <w:pPr>
              <w:rPr>
                <w:rFonts w:cs="Arial"/>
              </w:rPr>
            </w:pPr>
          </w:p>
          <w:p w14:paraId="4174EA26" w14:textId="77777777" w:rsidR="00067A0E" w:rsidRPr="00332A1E" w:rsidRDefault="00067A0E" w:rsidP="00067A0E">
            <w:pPr>
              <w:pStyle w:val="Heading3"/>
            </w:pPr>
            <w:r w:rsidRPr="00332A1E">
              <w:t>Paternal exposure:</w:t>
            </w:r>
          </w:p>
          <w:p w14:paraId="3D47949D" w14:textId="77777777" w:rsidR="00067A0E" w:rsidRPr="00332A1E" w:rsidRDefault="00067A0E" w:rsidP="00067A0E">
            <w:pPr>
              <w:rPr>
                <w:rFonts w:cs="Arial"/>
              </w:rPr>
            </w:pPr>
            <w:r w:rsidRPr="00332A1E">
              <w:rPr>
                <w:rFonts w:cs="Arial"/>
              </w:rPr>
              <w:t>Azathioprine and mercaptopurine are compatible with paternal exposure</w:t>
            </w:r>
            <w:r>
              <w:rPr>
                <w:rFonts w:cs="Arial"/>
              </w:rPr>
              <w:t xml:space="preserve"> and are not usually regarded as grounds for additional </w:t>
            </w:r>
            <w:proofErr w:type="spellStart"/>
            <w:r>
              <w:rPr>
                <w:rFonts w:cs="Arial"/>
              </w:rPr>
              <w:t>fetal</w:t>
            </w:r>
            <w:proofErr w:type="spellEnd"/>
            <w:r>
              <w:rPr>
                <w:rFonts w:cs="Arial"/>
              </w:rPr>
              <w:t xml:space="preserve"> monitoring</w:t>
            </w:r>
            <w:r w:rsidRPr="00332A1E">
              <w:rPr>
                <w:rFonts w:cs="Arial"/>
              </w:rPr>
              <w:t xml:space="preserve">. There is currently no evidence of adverse </w:t>
            </w:r>
            <w:proofErr w:type="spellStart"/>
            <w:r w:rsidRPr="00332A1E">
              <w:rPr>
                <w:rFonts w:cs="Arial"/>
              </w:rPr>
              <w:t>fetal</w:t>
            </w:r>
            <w:proofErr w:type="spellEnd"/>
            <w:r w:rsidRPr="00332A1E">
              <w:rPr>
                <w:rFonts w:cs="Arial"/>
              </w:rPr>
              <w:t xml:space="preserve"> effects relating to paternal use.</w:t>
            </w:r>
            <w:r>
              <w:rPr>
                <w:rFonts w:cs="Arial"/>
              </w:rPr>
              <w:t xml:space="preserve"> Individual risk-benefit assessment is recommended. </w:t>
            </w:r>
          </w:p>
          <w:p w14:paraId="7E1D1895" w14:textId="77777777" w:rsidR="00067A0E" w:rsidRPr="00332A1E" w:rsidRDefault="00067A0E" w:rsidP="00067A0E">
            <w:pPr>
              <w:rPr>
                <w:rFonts w:cs="Arial"/>
              </w:rPr>
            </w:pPr>
          </w:p>
          <w:p w14:paraId="06C7937A" w14:textId="2FFFDC95" w:rsidR="00067A0E" w:rsidRPr="007A56FB" w:rsidRDefault="00067A0E" w:rsidP="00067A0E">
            <w:pPr>
              <w:rPr>
                <w:rFonts w:cs="Arial"/>
              </w:rPr>
            </w:pPr>
            <w:r w:rsidRPr="00332A1E">
              <w:rPr>
                <w:rFonts w:cs="Arial"/>
              </w:rPr>
              <w:t xml:space="preserve">Information for healthcare professionals: </w:t>
            </w:r>
            <w:hyperlink r:id="rId48" w:history="1">
              <w:r>
                <w:rPr>
                  <w:rStyle w:val="Hyperlink"/>
                  <w:rFonts w:cs="Arial"/>
                </w:rPr>
                <w:t>UK Teratology Information Service - use of azathioprine or mercaptopurine</w:t>
              </w:r>
            </w:hyperlink>
            <w:r>
              <w:rPr>
                <w:rFonts w:cs="Arial"/>
              </w:rPr>
              <w:t xml:space="preserve"> </w:t>
            </w:r>
          </w:p>
        </w:tc>
      </w:tr>
      <w:tr w:rsidR="00067A0E" w:rsidRPr="00F321FC" w14:paraId="6398E15E" w14:textId="77777777" w:rsidTr="00BF174A">
        <w:tc>
          <w:tcPr>
            <w:tcW w:w="2268" w:type="dxa"/>
          </w:tcPr>
          <w:p w14:paraId="6BB398C7" w14:textId="6C037366" w:rsidR="00067A0E" w:rsidRPr="00F321FC" w:rsidRDefault="00067A0E" w:rsidP="00067A0E">
            <w:pPr>
              <w:pStyle w:val="Heading2"/>
              <w:rPr>
                <w:rFonts w:cs="Arial"/>
              </w:rPr>
            </w:pPr>
            <w:bookmarkStart w:id="54" w:name="thirteen_specialist_contact"/>
            <w:bookmarkStart w:id="55" w:name="_Toc149231797"/>
            <w:r w:rsidRPr="00F321FC">
              <w:rPr>
                <w:rFonts w:cs="Arial"/>
              </w:rPr>
              <w:t>Specialist contact information</w:t>
            </w:r>
            <w:r>
              <w:rPr>
                <w:rFonts w:cs="Arial"/>
              </w:rPr>
              <w:t xml:space="preserve"> and arrangements for referral</w:t>
            </w:r>
            <w:bookmarkEnd w:id="54"/>
            <w:bookmarkEnd w:id="55"/>
          </w:p>
        </w:tc>
        <w:tc>
          <w:tcPr>
            <w:tcW w:w="8193" w:type="dxa"/>
          </w:tcPr>
          <w:p w14:paraId="2CE1CABE" w14:textId="77777777" w:rsidR="00067A0E" w:rsidRDefault="00067A0E" w:rsidP="00067A0E">
            <w:pPr>
              <w:rPr>
                <w:ins w:id="56" w:author="STANIFORTH, Rachel (NHS NORTH OF ENGLAND COMMISSIONING SUPPORT UNIT)" w:date="2025-01-06T15:31:00Z"/>
                <w:rFonts w:cs="Arial"/>
                <w:i/>
                <w:iCs/>
              </w:rPr>
            </w:pPr>
            <w:del w:id="57" w:author="STANIFORTH, Rachel (NHS NORTH OF ENGLAND COMMISSIONING SUPPORT UNIT)" w:date="2025-01-06T15:30:00Z">
              <w:r w:rsidRPr="000E2D8B" w:rsidDel="00453C68">
                <w:rPr>
                  <w:rFonts w:cs="Arial"/>
                  <w:i/>
                  <w:iCs/>
                  <w:highlight w:val="yellow"/>
                </w:rPr>
                <w:delText>To be completed locally</w:delText>
              </w:r>
            </w:del>
            <w:ins w:id="58" w:author="STANIFORTH, Rachel (NHS NORTH OF ENGLAND COMMISSIONING SUPPORT UNIT)" w:date="2025-01-06T15:30:00Z">
              <w:r w:rsidR="00453C68">
                <w:rPr>
                  <w:rFonts w:cs="Arial"/>
                  <w:i/>
                  <w:iCs/>
                </w:rPr>
                <w:t xml:space="preserve">If you </w:t>
              </w:r>
            </w:ins>
            <w:ins w:id="59" w:author="STANIFORTH, Rachel (NHS NORTH OF ENGLAND COMMISSIONING SUPPORT UNIT)" w:date="2025-01-06T15:31:00Z">
              <w:r w:rsidR="00453C68">
                <w:rPr>
                  <w:rFonts w:cs="Arial"/>
                  <w:i/>
                  <w:iCs/>
                </w:rPr>
                <w:t xml:space="preserve">have any concerns regarding </w:t>
              </w:r>
              <w:r w:rsidR="00A64EE7">
                <w:rPr>
                  <w:rFonts w:cs="Arial"/>
                  <w:i/>
                  <w:iCs/>
                </w:rPr>
                <w:t>individual patients, see</w:t>
              </w:r>
            </w:ins>
            <w:ins w:id="60" w:author="STANIFORTH, Rachel (NHS NORTH OF ENGLAND COMMISSIONING SUPPORT UNIT)" w:date="2025-01-06T15:30:00Z">
              <w:r w:rsidR="00453C68">
                <w:rPr>
                  <w:rFonts w:cs="Arial"/>
                  <w:i/>
                  <w:iCs/>
                </w:rPr>
                <w:t xml:space="preserve"> clinic letter</w:t>
              </w:r>
            </w:ins>
            <w:ins w:id="61" w:author="STANIFORTH, Rachel (NHS NORTH OF ENGLAND COMMISSIONING SUPPORT UNIT)" w:date="2025-01-06T15:31:00Z">
              <w:r w:rsidR="00A64EE7">
                <w:rPr>
                  <w:rFonts w:cs="Arial"/>
                  <w:i/>
                  <w:iCs/>
                </w:rPr>
                <w:t xml:space="preserve"> for details of Consultant and contact via switchboard</w:t>
              </w:r>
            </w:ins>
          </w:p>
          <w:p w14:paraId="5EB63D68" w14:textId="77777777" w:rsidR="00A475D6" w:rsidRPr="007F7644" w:rsidRDefault="00A475D6" w:rsidP="00A475D6">
            <w:pPr>
              <w:rPr>
                <w:ins w:id="62" w:author="STANIFORTH, Rachel (NHS NORTH OF ENGLAND COMMISSIONING SUPPORT UNIT)" w:date="2025-01-06T15:32:00Z"/>
                <w:highlight w:val="yellow"/>
              </w:rPr>
            </w:pPr>
            <w:ins w:id="63" w:author="STANIFORTH, Rachel (NHS NORTH OF ENGLAND COMMISSIONING SUPPORT UNIT)" w:date="2025-01-06T15:32:00Z">
              <w:r w:rsidRPr="007F7644">
                <w:rPr>
                  <w:highlight w:val="yellow"/>
                </w:rPr>
                <w:t xml:space="preserve">York: 01904 631313 </w:t>
              </w:r>
            </w:ins>
          </w:p>
          <w:p w14:paraId="105EAF67" w14:textId="77777777" w:rsidR="00A475D6" w:rsidRDefault="00A475D6" w:rsidP="00A475D6">
            <w:pPr>
              <w:rPr>
                <w:ins w:id="64" w:author="STANIFORTH, Rachel (NHS NORTH OF ENGLAND COMMISSIONING SUPPORT UNIT)" w:date="2025-01-06T15:32:00Z"/>
                <w:highlight w:val="yellow"/>
              </w:rPr>
            </w:pPr>
            <w:ins w:id="65" w:author="STANIFORTH, Rachel (NHS NORTH OF ENGLAND COMMISSIONING SUPPORT UNIT)" w:date="2025-01-06T15:32:00Z">
              <w:r w:rsidRPr="007F7644">
                <w:rPr>
                  <w:highlight w:val="yellow"/>
                </w:rPr>
                <w:t xml:space="preserve">Scarborough: 01723 368111 </w:t>
              </w:r>
            </w:ins>
          </w:p>
          <w:p w14:paraId="1B7BB61F" w14:textId="77777777" w:rsidR="00A475D6" w:rsidRDefault="00A475D6" w:rsidP="00A475D6">
            <w:pPr>
              <w:rPr>
                <w:ins w:id="66" w:author="STANIFORTH, Rachel (NHS NORTH OF ENGLAND COMMISSIONING SUPPORT UNIT)" w:date="2025-01-06T15:32:00Z"/>
                <w:highlight w:val="yellow"/>
              </w:rPr>
            </w:pPr>
            <w:ins w:id="67" w:author="STANIFORTH, Rachel (NHS NORTH OF ENGLAND COMMISSIONING SUPPORT UNIT)" w:date="2025-01-06T15:32:00Z">
              <w:r>
                <w:rPr>
                  <w:highlight w:val="yellow"/>
                </w:rPr>
                <w:t>Harrogate :  01423 885959</w:t>
              </w:r>
            </w:ins>
          </w:p>
          <w:p w14:paraId="0ED81E2F" w14:textId="77777777" w:rsidR="00AE01BB" w:rsidRDefault="00A475D6" w:rsidP="00067A0E">
            <w:pPr>
              <w:rPr>
                <w:ins w:id="68" w:author="STANIFORTH, Rachel (NHS NORTH OF ENGLAND COMMISSIONING SUPPORT UNIT)" w:date="2025-01-06T15:32:00Z"/>
                <w:rFonts w:cs="Arial"/>
              </w:rPr>
            </w:pPr>
            <w:ins w:id="69" w:author="STANIFORTH, Rachel (NHS NORTH OF ENGLAND COMMISSIONING SUPPORT UNIT)" w:date="2025-01-06T15:32:00Z">
              <w:r>
                <w:rPr>
                  <w:rFonts w:cs="Arial"/>
                </w:rPr>
                <w:t>Humber Health Partnership</w:t>
              </w:r>
            </w:ins>
          </w:p>
          <w:p w14:paraId="119BD09E" w14:textId="77777777" w:rsidR="00A475D6" w:rsidRDefault="00A475D6" w:rsidP="00067A0E">
            <w:pPr>
              <w:rPr>
                <w:ins w:id="70" w:author="STANIFORTH, Rachel (NHS NORTH OF ENGLAND COMMISSIONING SUPPORT UNIT)" w:date="2025-01-06T15:32:00Z"/>
                <w:rFonts w:cs="Arial"/>
              </w:rPr>
            </w:pPr>
          </w:p>
          <w:p w14:paraId="25944407" w14:textId="77777777" w:rsidR="00A475D6" w:rsidRDefault="00A475D6" w:rsidP="00067A0E">
            <w:pPr>
              <w:rPr>
                <w:ins w:id="71" w:author="STANIFORTH, Rachel (NHS NORTH OF ENGLAND COMMISSIONING SUPPORT UNIT)" w:date="2025-01-06T15:33:00Z"/>
                <w:rFonts w:cs="Arial"/>
              </w:rPr>
            </w:pPr>
            <w:ins w:id="72" w:author="STANIFORTH, Rachel (NHS NORTH OF ENGLAND COMMISSIONING SUPPORT UNIT)" w:date="2025-01-06T15:32:00Z">
              <w:r>
                <w:rPr>
                  <w:rFonts w:cs="Arial"/>
                </w:rPr>
                <w:lastRenderedPageBreak/>
                <w:t>Alternatively, contact one of the following:</w:t>
              </w:r>
            </w:ins>
          </w:p>
          <w:tbl>
            <w:tblPr>
              <w:tblStyle w:val="TableGrid"/>
              <w:tblW w:w="0" w:type="auto"/>
              <w:tblLook w:val="04A0" w:firstRow="1" w:lastRow="0" w:firstColumn="1" w:lastColumn="0" w:noHBand="0" w:noVBand="1"/>
            </w:tblPr>
            <w:tblGrid>
              <w:gridCol w:w="4141"/>
              <w:gridCol w:w="4259"/>
              <w:tblGridChange w:id="73">
                <w:tblGrid>
                  <w:gridCol w:w="4141"/>
                  <w:gridCol w:w="59"/>
                  <w:gridCol w:w="4200"/>
                </w:tblGrid>
              </w:tblGridChange>
            </w:tblGrid>
            <w:tr w:rsidR="008204F9" w:rsidRPr="00F7276A" w14:paraId="4627CB2D" w14:textId="77777777" w:rsidTr="005273DC">
              <w:trPr>
                <w:ins w:id="74" w:author="STANIFORTH, Rachel (NHS NORTH OF ENGLAND COMMISSIONING SUPPORT UNIT)" w:date="2025-01-06T15:33:00Z"/>
              </w:trPr>
              <w:tc>
                <w:tcPr>
                  <w:tcW w:w="4141" w:type="dxa"/>
                </w:tcPr>
                <w:p w14:paraId="7E8C1236" w14:textId="77777777" w:rsidR="008204F9" w:rsidRPr="00F7276A" w:rsidRDefault="008204F9" w:rsidP="008204F9">
                  <w:pPr>
                    <w:rPr>
                      <w:ins w:id="75" w:author="STANIFORTH, Rachel (NHS NORTH OF ENGLAND COMMISSIONING SUPPORT UNIT)" w:date="2025-01-06T15:33:00Z"/>
                      <w:rFonts w:cs="Arial"/>
                      <w:b/>
                      <w:bCs/>
                      <w:highlight w:val="yellow"/>
                    </w:rPr>
                  </w:pPr>
                  <w:ins w:id="76" w:author="STANIFORTH, Rachel (NHS NORTH OF ENGLAND COMMISSIONING SUPPORT UNIT)" w:date="2025-01-06T15:33:00Z">
                    <w:r w:rsidRPr="00F7276A">
                      <w:rPr>
                        <w:rFonts w:cs="Arial"/>
                        <w:b/>
                        <w:bCs/>
                        <w:highlight w:val="yellow"/>
                      </w:rPr>
                      <w:t>Name</w:t>
                    </w:r>
                  </w:ins>
                </w:p>
              </w:tc>
              <w:tc>
                <w:tcPr>
                  <w:tcW w:w="4259" w:type="dxa"/>
                </w:tcPr>
                <w:p w14:paraId="5EA39F6C" w14:textId="77777777" w:rsidR="008204F9" w:rsidRPr="00F7276A" w:rsidRDefault="008204F9" w:rsidP="008204F9">
                  <w:pPr>
                    <w:rPr>
                      <w:ins w:id="77" w:author="STANIFORTH, Rachel (NHS NORTH OF ENGLAND COMMISSIONING SUPPORT UNIT)" w:date="2025-01-06T15:33:00Z"/>
                      <w:rFonts w:cs="Arial"/>
                      <w:b/>
                      <w:bCs/>
                      <w:highlight w:val="yellow"/>
                    </w:rPr>
                  </w:pPr>
                  <w:ins w:id="78" w:author="STANIFORTH, Rachel (NHS NORTH OF ENGLAND COMMISSIONING SUPPORT UNIT)" w:date="2025-01-06T15:33:00Z">
                    <w:r w:rsidRPr="00F7276A">
                      <w:rPr>
                        <w:rFonts w:cs="Arial"/>
                        <w:b/>
                        <w:bCs/>
                        <w:highlight w:val="yellow"/>
                      </w:rPr>
                      <w:t xml:space="preserve">Telephone </w:t>
                    </w:r>
                  </w:ins>
                </w:p>
              </w:tc>
            </w:tr>
            <w:tr w:rsidR="00867524" w:rsidRPr="00F7276A" w14:paraId="73C2B579" w14:textId="77777777" w:rsidTr="00867524">
              <w:tblPrEx>
                <w:tblW w:w="0" w:type="auto"/>
                <w:tblPrExChange w:id="79" w:author="STANIFORTH, Rachel (NHS NORTH OF ENGLAND COMMISSIONING SUPPORT UNIT)" w:date="2025-01-06T16:01:00Z">
                  <w:tblPrEx>
                    <w:tblW w:w="0" w:type="auto"/>
                  </w:tblPrEx>
                </w:tblPrExChange>
              </w:tblPrEx>
              <w:trPr>
                <w:ins w:id="80" w:author="STANIFORTH, Rachel (NHS NORTH OF ENGLAND COMMISSIONING SUPPORT UNIT)" w:date="2025-01-06T16:01:00Z"/>
              </w:trPr>
              <w:tc>
                <w:tcPr>
                  <w:tcW w:w="4141" w:type="dxa"/>
                  <w:shd w:val="clear" w:color="auto" w:fill="D5DCE4" w:themeFill="text2" w:themeFillTint="33"/>
                  <w:tcPrChange w:id="81" w:author="STANIFORTH, Rachel (NHS NORTH OF ENGLAND COMMISSIONING SUPPORT UNIT)" w:date="2025-01-06T16:01:00Z">
                    <w:tcPr>
                      <w:tcW w:w="4200" w:type="dxa"/>
                      <w:gridSpan w:val="2"/>
                      <w:shd w:val="clear" w:color="auto" w:fill="D5DCE4" w:themeFill="text2" w:themeFillTint="33"/>
                    </w:tcPr>
                  </w:tcPrChange>
                </w:tcPr>
                <w:p w14:paraId="40BA2F3A" w14:textId="5FD6B65B" w:rsidR="00867524" w:rsidRDefault="00867524" w:rsidP="008204F9">
                  <w:pPr>
                    <w:rPr>
                      <w:ins w:id="82" w:author="STANIFORTH, Rachel (NHS NORTH OF ENGLAND COMMISSIONING SUPPORT UNIT)" w:date="2025-01-06T16:01:00Z"/>
                      <w:rFonts w:cs="Arial"/>
                      <w:highlight w:val="yellow"/>
                    </w:rPr>
                  </w:pPr>
                  <w:ins w:id="83" w:author="STANIFORTH, Rachel (NHS NORTH OF ENGLAND COMMISSIONING SUPPORT UNIT)" w:date="2025-01-06T16:01:00Z">
                    <w:r>
                      <w:rPr>
                        <w:rFonts w:cs="Arial"/>
                        <w:highlight w:val="yellow"/>
                      </w:rPr>
                      <w:t>Northern Lincolnshire</w:t>
                    </w:r>
                  </w:ins>
                </w:p>
              </w:tc>
              <w:tc>
                <w:tcPr>
                  <w:tcW w:w="4259" w:type="dxa"/>
                  <w:shd w:val="clear" w:color="auto" w:fill="D5DCE4" w:themeFill="text2" w:themeFillTint="33"/>
                  <w:tcPrChange w:id="84" w:author="STANIFORTH, Rachel (NHS NORTH OF ENGLAND COMMISSIONING SUPPORT UNIT)" w:date="2025-01-06T16:01:00Z">
                    <w:tcPr>
                      <w:tcW w:w="4200" w:type="dxa"/>
                      <w:shd w:val="clear" w:color="auto" w:fill="D5DCE4" w:themeFill="text2" w:themeFillTint="33"/>
                    </w:tcPr>
                  </w:tcPrChange>
                </w:tcPr>
                <w:p w14:paraId="685DDBB6" w14:textId="2DC02E3A" w:rsidR="00867524" w:rsidRDefault="00867524" w:rsidP="008204F9">
                  <w:pPr>
                    <w:rPr>
                      <w:ins w:id="85" w:author="STANIFORTH, Rachel (NHS NORTH OF ENGLAND COMMISSIONING SUPPORT UNIT)" w:date="2025-01-06T16:01:00Z"/>
                      <w:rFonts w:cs="Arial"/>
                      <w:highlight w:val="yellow"/>
                    </w:rPr>
                  </w:pPr>
                </w:p>
              </w:tc>
            </w:tr>
            <w:tr w:rsidR="004A7FF7" w:rsidRPr="00F7276A" w14:paraId="088CEC4D" w14:textId="77777777" w:rsidTr="004A7FF7">
              <w:trPr>
                <w:ins w:id="86" w:author="STANIFORTH, Rachel (NHS NORTH OF ENGLAND COMMISSIONING SUPPORT UNIT)" w:date="2025-01-06T16:02:00Z"/>
              </w:trPr>
              <w:tc>
                <w:tcPr>
                  <w:tcW w:w="4141" w:type="dxa"/>
                  <w:shd w:val="clear" w:color="auto" w:fill="D5DCE4" w:themeFill="text2" w:themeFillTint="33"/>
                </w:tcPr>
                <w:p w14:paraId="29BED069" w14:textId="7147065B" w:rsidR="004A7FF7" w:rsidRDefault="004A7FF7" w:rsidP="008204F9">
                  <w:pPr>
                    <w:rPr>
                      <w:ins w:id="87" w:author="STANIFORTH, Rachel (NHS NORTH OF ENGLAND COMMISSIONING SUPPORT UNIT)" w:date="2025-01-06T16:02:00Z"/>
                      <w:rFonts w:cs="Arial"/>
                      <w:highlight w:val="yellow"/>
                    </w:rPr>
                  </w:pPr>
                  <w:ins w:id="88" w:author="STANIFORTH, Rachel (NHS NORTH OF ENGLAND COMMISSIONING SUPPORT UNIT)" w:date="2025-01-06T16:02:00Z">
                    <w:r>
                      <w:rPr>
                        <w:rFonts w:cs="Arial"/>
                        <w:highlight w:val="yellow"/>
                      </w:rPr>
                      <w:t>Dermatology</w:t>
                    </w:r>
                    <w:r w:rsidR="001749A5">
                      <w:rPr>
                        <w:rFonts w:cs="Arial"/>
                        <w:highlight w:val="yellow"/>
                      </w:rPr>
                      <w:t xml:space="preserve"> (HCRG)</w:t>
                    </w:r>
                  </w:ins>
                </w:p>
              </w:tc>
              <w:tc>
                <w:tcPr>
                  <w:tcW w:w="4259" w:type="dxa"/>
                  <w:shd w:val="clear" w:color="auto" w:fill="D5DCE4" w:themeFill="text2" w:themeFillTint="33"/>
                </w:tcPr>
                <w:p w14:paraId="184E2277" w14:textId="5CD37F75" w:rsidR="004A7FF7" w:rsidRDefault="001749A5" w:rsidP="008204F9">
                  <w:pPr>
                    <w:rPr>
                      <w:ins w:id="89" w:author="STANIFORTH, Rachel (NHS NORTH OF ENGLAND COMMISSIONING SUPPORT UNIT)" w:date="2025-01-06T16:02:00Z"/>
                      <w:rFonts w:cs="Arial"/>
                      <w:highlight w:val="yellow"/>
                    </w:rPr>
                  </w:pPr>
                  <w:commentRangeStart w:id="90"/>
                  <w:ins w:id="91" w:author="STANIFORTH, Rachel (NHS NORTH OF ENGLAND COMMISSIONING SUPPORT UNIT)" w:date="2025-01-06T16:02:00Z">
                    <w:r>
                      <w:rPr>
                        <w:rFonts w:cs="Arial"/>
                        <w:highlight w:val="yellow"/>
                      </w:rPr>
                      <w:t xml:space="preserve">01482 </w:t>
                    </w:r>
                  </w:ins>
                  <w:ins w:id="92" w:author="STANIFORTH, Rachel (NHS NORTH OF ENGLAND COMMISSIONING SUPPORT UNIT)" w:date="2025-01-06T16:03:00Z">
                    <w:r w:rsidR="00DB3F7A">
                      <w:rPr>
                        <w:rFonts w:cs="Arial"/>
                        <w:highlight w:val="yellow"/>
                      </w:rPr>
                      <w:t>638571</w:t>
                    </w:r>
                    <w:commentRangeEnd w:id="90"/>
                    <w:r w:rsidR="00DB3F7A">
                      <w:rPr>
                        <w:rStyle w:val="CommentReference"/>
                      </w:rPr>
                      <w:commentReference w:id="90"/>
                    </w:r>
                  </w:ins>
                </w:p>
              </w:tc>
            </w:tr>
            <w:tr w:rsidR="004A7FF7" w:rsidRPr="00F7276A" w14:paraId="1E8DE45B" w14:textId="77777777" w:rsidTr="004A7FF7">
              <w:tblPrEx>
                <w:tblW w:w="0" w:type="auto"/>
                <w:tblPrExChange w:id="93" w:author="STANIFORTH, Rachel (NHS NORTH OF ENGLAND COMMISSIONING SUPPORT UNIT)" w:date="2025-01-06T16:02:00Z">
                  <w:tblPrEx>
                    <w:tblW w:w="0" w:type="auto"/>
                  </w:tblPrEx>
                </w:tblPrExChange>
              </w:tblPrEx>
              <w:trPr>
                <w:ins w:id="94" w:author="STANIFORTH, Rachel (NHS NORTH OF ENGLAND COMMISSIONING SUPPORT UNIT)" w:date="2025-01-06T16:01:00Z"/>
              </w:trPr>
              <w:tc>
                <w:tcPr>
                  <w:tcW w:w="4141" w:type="dxa"/>
                  <w:shd w:val="clear" w:color="auto" w:fill="D5DCE4" w:themeFill="text2" w:themeFillTint="33"/>
                  <w:tcPrChange w:id="95" w:author="STANIFORTH, Rachel (NHS NORTH OF ENGLAND COMMISSIONING SUPPORT UNIT)" w:date="2025-01-06T16:02:00Z">
                    <w:tcPr>
                      <w:tcW w:w="4200" w:type="dxa"/>
                      <w:gridSpan w:val="2"/>
                      <w:shd w:val="clear" w:color="auto" w:fill="D5DCE4" w:themeFill="text2" w:themeFillTint="33"/>
                    </w:tcPr>
                  </w:tcPrChange>
                </w:tcPr>
                <w:p w14:paraId="112330B6" w14:textId="6B90F202" w:rsidR="004A7FF7" w:rsidRDefault="001749A5" w:rsidP="008204F9">
                  <w:pPr>
                    <w:rPr>
                      <w:ins w:id="96" w:author="STANIFORTH, Rachel (NHS NORTH OF ENGLAND COMMISSIONING SUPPORT UNIT)" w:date="2025-01-06T16:01:00Z"/>
                      <w:rFonts w:cs="Arial"/>
                      <w:highlight w:val="yellow"/>
                    </w:rPr>
                  </w:pPr>
                  <w:ins w:id="97" w:author="STANIFORTH, Rachel (NHS NORTH OF ENGLAND COMMISSIONING SUPPORT UNIT)" w:date="2025-01-06T16:02:00Z">
                    <w:r>
                      <w:rPr>
                        <w:rFonts w:cs="Arial"/>
                        <w:highlight w:val="yellow"/>
                      </w:rPr>
                      <w:t>Rheumatology Specialist Nurses</w:t>
                    </w:r>
                  </w:ins>
                </w:p>
              </w:tc>
              <w:tc>
                <w:tcPr>
                  <w:tcW w:w="4259" w:type="dxa"/>
                  <w:shd w:val="clear" w:color="auto" w:fill="D5DCE4" w:themeFill="text2" w:themeFillTint="33"/>
                  <w:tcPrChange w:id="98" w:author="STANIFORTH, Rachel (NHS NORTH OF ENGLAND COMMISSIONING SUPPORT UNIT)" w:date="2025-01-06T16:02:00Z">
                    <w:tcPr>
                      <w:tcW w:w="4200" w:type="dxa"/>
                      <w:shd w:val="clear" w:color="auto" w:fill="D5DCE4" w:themeFill="text2" w:themeFillTint="33"/>
                    </w:tcPr>
                  </w:tcPrChange>
                </w:tcPr>
                <w:p w14:paraId="4102AC04" w14:textId="70EB8259" w:rsidR="004A7FF7" w:rsidRDefault="001749A5" w:rsidP="008204F9">
                  <w:pPr>
                    <w:rPr>
                      <w:ins w:id="99" w:author="STANIFORTH, Rachel (NHS NORTH OF ENGLAND COMMISSIONING SUPPORT UNIT)" w:date="2025-01-06T16:01:00Z"/>
                      <w:rFonts w:cs="Arial"/>
                      <w:highlight w:val="yellow"/>
                    </w:rPr>
                  </w:pPr>
                  <w:ins w:id="100" w:author="STANIFORTH, Rachel (NHS NORTH OF ENGLAND COMMISSIONING SUPPORT UNIT)" w:date="2025-01-06T16:02:00Z">
                    <w:r>
                      <w:rPr>
                        <w:rFonts w:cs="Arial"/>
                        <w:highlight w:val="yellow"/>
                      </w:rPr>
                      <w:t>03033 304849</w:t>
                    </w:r>
                  </w:ins>
                </w:p>
              </w:tc>
            </w:tr>
            <w:tr w:rsidR="008204F9" w:rsidRPr="00F7276A" w14:paraId="429DD81B" w14:textId="77777777" w:rsidTr="005273DC">
              <w:trPr>
                <w:ins w:id="101" w:author="STANIFORTH, Rachel (NHS NORTH OF ENGLAND COMMISSIONING SUPPORT UNIT)" w:date="2025-01-06T15:33:00Z"/>
              </w:trPr>
              <w:tc>
                <w:tcPr>
                  <w:tcW w:w="8400" w:type="dxa"/>
                  <w:gridSpan w:val="2"/>
                  <w:shd w:val="clear" w:color="auto" w:fill="D5DCE4" w:themeFill="text2" w:themeFillTint="33"/>
                </w:tcPr>
                <w:p w14:paraId="7FAA481F" w14:textId="77777777" w:rsidR="008204F9" w:rsidRPr="00F7276A" w:rsidRDefault="008204F9" w:rsidP="008204F9">
                  <w:pPr>
                    <w:rPr>
                      <w:ins w:id="102" w:author="STANIFORTH, Rachel (NHS NORTH OF ENGLAND COMMISSIONING SUPPORT UNIT)" w:date="2025-01-06T15:33:00Z"/>
                      <w:rFonts w:cs="Arial"/>
                      <w:highlight w:val="yellow"/>
                    </w:rPr>
                  </w:pPr>
                  <w:ins w:id="103" w:author="STANIFORTH, Rachel (NHS NORTH OF ENGLAND COMMISSIONING SUPPORT UNIT)" w:date="2025-01-06T15:33:00Z">
                    <w:r>
                      <w:rPr>
                        <w:rFonts w:cs="Arial"/>
                        <w:highlight w:val="yellow"/>
                      </w:rPr>
                      <w:t>YORK and SCARBOROUGH</w:t>
                    </w:r>
                  </w:ins>
                </w:p>
              </w:tc>
            </w:tr>
            <w:tr w:rsidR="008204F9" w:rsidRPr="00F7276A" w14:paraId="1B771D9C" w14:textId="77777777" w:rsidTr="005273DC">
              <w:trPr>
                <w:ins w:id="104" w:author="STANIFORTH, Rachel (NHS NORTH OF ENGLAND COMMISSIONING SUPPORT UNIT)" w:date="2025-01-06T15:33:00Z"/>
              </w:trPr>
              <w:tc>
                <w:tcPr>
                  <w:tcW w:w="4141" w:type="dxa"/>
                </w:tcPr>
                <w:p w14:paraId="3C784D9D" w14:textId="77777777" w:rsidR="008204F9" w:rsidRPr="00F7276A" w:rsidRDefault="008204F9" w:rsidP="008204F9">
                  <w:pPr>
                    <w:rPr>
                      <w:ins w:id="105" w:author="STANIFORTH, Rachel (NHS NORTH OF ENGLAND COMMISSIONING SUPPORT UNIT)" w:date="2025-01-06T15:33:00Z"/>
                      <w:rFonts w:cs="Arial"/>
                      <w:highlight w:val="yellow"/>
                    </w:rPr>
                  </w:pPr>
                  <w:ins w:id="106" w:author="STANIFORTH, Rachel (NHS NORTH OF ENGLAND COMMISSIONING SUPPORT UNIT)" w:date="2025-01-06T15:33:00Z">
                    <w:r w:rsidRPr="00F7276A">
                      <w:rPr>
                        <w:rFonts w:cs="Arial"/>
                        <w:highlight w:val="yellow"/>
                      </w:rPr>
                      <w:t>Rheumatology advice line (York)</w:t>
                    </w:r>
                  </w:ins>
                </w:p>
              </w:tc>
              <w:tc>
                <w:tcPr>
                  <w:tcW w:w="4259" w:type="dxa"/>
                </w:tcPr>
                <w:p w14:paraId="6E4656A6" w14:textId="77777777" w:rsidR="008204F9" w:rsidRPr="00F7276A" w:rsidRDefault="008204F9" w:rsidP="008204F9">
                  <w:pPr>
                    <w:rPr>
                      <w:ins w:id="107" w:author="STANIFORTH, Rachel (NHS NORTH OF ENGLAND COMMISSIONING SUPPORT UNIT)" w:date="2025-01-06T15:33:00Z"/>
                      <w:rFonts w:cs="Arial"/>
                      <w:highlight w:val="yellow"/>
                    </w:rPr>
                  </w:pPr>
                  <w:ins w:id="108" w:author="STANIFORTH, Rachel (NHS NORTH OF ENGLAND COMMISSIONING SUPPORT UNIT)" w:date="2025-01-06T15:33:00Z">
                    <w:r w:rsidRPr="00F7276A">
                      <w:rPr>
                        <w:rFonts w:cs="Arial"/>
                        <w:highlight w:val="yellow"/>
                      </w:rPr>
                      <w:t>01904 721854</w:t>
                    </w:r>
                  </w:ins>
                </w:p>
              </w:tc>
            </w:tr>
            <w:tr w:rsidR="008204F9" w:rsidRPr="00F7276A" w14:paraId="732F0B98" w14:textId="77777777" w:rsidTr="005273DC">
              <w:trPr>
                <w:ins w:id="109" w:author="STANIFORTH, Rachel (NHS NORTH OF ENGLAND COMMISSIONING SUPPORT UNIT)" w:date="2025-01-06T15:33:00Z"/>
              </w:trPr>
              <w:tc>
                <w:tcPr>
                  <w:tcW w:w="4141" w:type="dxa"/>
                </w:tcPr>
                <w:p w14:paraId="43B7B486" w14:textId="77777777" w:rsidR="008204F9" w:rsidRPr="00F7276A" w:rsidRDefault="008204F9" w:rsidP="008204F9">
                  <w:pPr>
                    <w:rPr>
                      <w:ins w:id="110" w:author="STANIFORTH, Rachel (NHS NORTH OF ENGLAND COMMISSIONING SUPPORT UNIT)" w:date="2025-01-06T15:33:00Z"/>
                      <w:rFonts w:cs="Arial"/>
                      <w:highlight w:val="yellow"/>
                    </w:rPr>
                  </w:pPr>
                  <w:ins w:id="111" w:author="STANIFORTH, Rachel (NHS NORTH OF ENGLAND COMMISSIONING SUPPORT UNIT)" w:date="2025-01-06T15:33:00Z">
                    <w:r w:rsidRPr="00F7276A">
                      <w:rPr>
                        <w:rFonts w:cs="Arial"/>
                        <w:highlight w:val="yellow"/>
                      </w:rPr>
                      <w:t>Rheumatology advice line (Scarborough)</w:t>
                    </w:r>
                  </w:ins>
                </w:p>
              </w:tc>
              <w:tc>
                <w:tcPr>
                  <w:tcW w:w="4259" w:type="dxa"/>
                </w:tcPr>
                <w:p w14:paraId="79956420" w14:textId="77777777" w:rsidR="008204F9" w:rsidRPr="00F7276A" w:rsidRDefault="008204F9" w:rsidP="008204F9">
                  <w:pPr>
                    <w:rPr>
                      <w:ins w:id="112" w:author="STANIFORTH, Rachel (NHS NORTH OF ENGLAND COMMISSIONING SUPPORT UNIT)" w:date="2025-01-06T15:33:00Z"/>
                      <w:rFonts w:cs="Arial"/>
                      <w:highlight w:val="yellow"/>
                    </w:rPr>
                  </w:pPr>
                  <w:ins w:id="113" w:author="STANIFORTH, Rachel (NHS NORTH OF ENGLAND COMMISSIONING SUPPORT UNIT)" w:date="2025-01-06T15:33:00Z">
                    <w:r w:rsidRPr="00F7276A">
                      <w:rPr>
                        <w:rFonts w:cs="Arial"/>
                        <w:highlight w:val="yellow"/>
                      </w:rPr>
                      <w:t>01723 385058</w:t>
                    </w:r>
                  </w:ins>
                </w:p>
              </w:tc>
            </w:tr>
            <w:tr w:rsidR="008204F9" w:rsidRPr="00F7276A" w14:paraId="067F2DD5" w14:textId="77777777" w:rsidTr="005273DC">
              <w:trPr>
                <w:ins w:id="114" w:author="STANIFORTH, Rachel (NHS NORTH OF ENGLAND COMMISSIONING SUPPORT UNIT)" w:date="2025-01-06T15:33:00Z"/>
              </w:trPr>
              <w:tc>
                <w:tcPr>
                  <w:tcW w:w="4141" w:type="dxa"/>
                </w:tcPr>
                <w:p w14:paraId="6EDCBCAE" w14:textId="77777777" w:rsidR="008204F9" w:rsidRPr="00F7276A" w:rsidRDefault="008204F9" w:rsidP="008204F9">
                  <w:pPr>
                    <w:rPr>
                      <w:ins w:id="115" w:author="STANIFORTH, Rachel (NHS NORTH OF ENGLAND COMMISSIONING SUPPORT UNIT)" w:date="2025-01-06T15:33:00Z"/>
                      <w:rFonts w:cs="Arial"/>
                      <w:highlight w:val="yellow"/>
                    </w:rPr>
                  </w:pPr>
                  <w:ins w:id="116" w:author="STANIFORTH, Rachel (NHS NORTH OF ENGLAND COMMISSIONING SUPPORT UNIT)" w:date="2025-01-06T15:33:00Z">
                    <w:r w:rsidRPr="00F7276A">
                      <w:rPr>
                        <w:rFonts w:cs="Arial"/>
                        <w:highlight w:val="yellow"/>
                      </w:rPr>
                      <w:t>Inflammatory bowel disease Specialist Nurses</w:t>
                    </w:r>
                  </w:ins>
                </w:p>
              </w:tc>
              <w:tc>
                <w:tcPr>
                  <w:tcW w:w="4259" w:type="dxa"/>
                </w:tcPr>
                <w:p w14:paraId="253F3FCC" w14:textId="77777777" w:rsidR="008204F9" w:rsidRPr="00F7276A" w:rsidRDefault="008204F9" w:rsidP="008204F9">
                  <w:pPr>
                    <w:rPr>
                      <w:ins w:id="117" w:author="STANIFORTH, Rachel (NHS NORTH OF ENGLAND COMMISSIONING SUPPORT UNIT)" w:date="2025-01-06T15:33:00Z"/>
                      <w:rFonts w:cs="Arial"/>
                      <w:highlight w:val="yellow"/>
                    </w:rPr>
                  </w:pPr>
                  <w:ins w:id="118" w:author="STANIFORTH, Rachel (NHS NORTH OF ENGLAND COMMISSIONING SUPPORT UNIT)" w:date="2025-01-06T15:33:00Z">
                    <w:r w:rsidRPr="00F7276A">
                      <w:rPr>
                        <w:rFonts w:cs="Arial"/>
                        <w:highlight w:val="yellow"/>
                      </w:rPr>
                      <w:t>01904 726154</w:t>
                    </w:r>
                  </w:ins>
                </w:p>
              </w:tc>
            </w:tr>
            <w:tr w:rsidR="008204F9" w:rsidRPr="00F7276A" w14:paraId="30DE24BA" w14:textId="77777777" w:rsidTr="005273DC">
              <w:trPr>
                <w:ins w:id="119" w:author="STANIFORTH, Rachel (NHS NORTH OF ENGLAND COMMISSIONING SUPPORT UNIT)" w:date="2025-01-06T15:33:00Z"/>
              </w:trPr>
              <w:tc>
                <w:tcPr>
                  <w:tcW w:w="4141" w:type="dxa"/>
                </w:tcPr>
                <w:p w14:paraId="580E0B1C" w14:textId="77777777" w:rsidR="008204F9" w:rsidRPr="00F7276A" w:rsidRDefault="008204F9" w:rsidP="008204F9">
                  <w:pPr>
                    <w:rPr>
                      <w:ins w:id="120" w:author="STANIFORTH, Rachel (NHS NORTH OF ENGLAND COMMISSIONING SUPPORT UNIT)" w:date="2025-01-06T15:33:00Z"/>
                      <w:rFonts w:cs="Arial"/>
                      <w:highlight w:val="yellow"/>
                    </w:rPr>
                  </w:pPr>
                  <w:ins w:id="121" w:author="STANIFORTH, Rachel (NHS NORTH OF ENGLAND COMMISSIONING SUPPORT UNIT)" w:date="2025-01-06T15:33:00Z">
                    <w:r w:rsidRPr="00F7276A">
                      <w:rPr>
                        <w:rFonts w:cs="Arial"/>
                        <w:highlight w:val="yellow"/>
                      </w:rPr>
                      <w:t>Hepatology Specialist Nurses</w:t>
                    </w:r>
                  </w:ins>
                </w:p>
              </w:tc>
              <w:tc>
                <w:tcPr>
                  <w:tcW w:w="4259" w:type="dxa"/>
                </w:tcPr>
                <w:p w14:paraId="2DCD1CFF" w14:textId="77777777" w:rsidR="008204F9" w:rsidRPr="00F7276A" w:rsidRDefault="008204F9" w:rsidP="008204F9">
                  <w:pPr>
                    <w:rPr>
                      <w:ins w:id="122" w:author="STANIFORTH, Rachel (NHS NORTH OF ENGLAND COMMISSIONING SUPPORT UNIT)" w:date="2025-01-06T15:33:00Z"/>
                      <w:rFonts w:cs="Arial"/>
                      <w:highlight w:val="yellow"/>
                    </w:rPr>
                  </w:pPr>
                  <w:ins w:id="123" w:author="STANIFORTH, Rachel (NHS NORTH OF ENGLAND COMMISSIONING SUPPORT UNIT)" w:date="2025-01-06T15:33:00Z">
                    <w:r w:rsidRPr="00F7276A">
                      <w:rPr>
                        <w:rFonts w:cs="Arial"/>
                        <w:highlight w:val="yellow"/>
                      </w:rPr>
                      <w:t>01904 725037</w:t>
                    </w:r>
                  </w:ins>
                </w:p>
              </w:tc>
            </w:tr>
            <w:tr w:rsidR="008204F9" w:rsidRPr="00F7276A" w14:paraId="64D269B4" w14:textId="77777777" w:rsidTr="005273DC">
              <w:trPr>
                <w:ins w:id="124" w:author="STANIFORTH, Rachel (NHS NORTH OF ENGLAND COMMISSIONING SUPPORT UNIT)" w:date="2025-01-06T15:33:00Z"/>
              </w:trPr>
              <w:tc>
                <w:tcPr>
                  <w:tcW w:w="4141" w:type="dxa"/>
                </w:tcPr>
                <w:p w14:paraId="5533AEFD" w14:textId="77777777" w:rsidR="008204F9" w:rsidRPr="00F7276A" w:rsidRDefault="008204F9" w:rsidP="008204F9">
                  <w:pPr>
                    <w:rPr>
                      <w:ins w:id="125" w:author="STANIFORTH, Rachel (NHS NORTH OF ENGLAND COMMISSIONING SUPPORT UNIT)" w:date="2025-01-06T15:33:00Z"/>
                      <w:rFonts w:cs="Arial"/>
                      <w:highlight w:val="yellow"/>
                    </w:rPr>
                  </w:pPr>
                  <w:ins w:id="126" w:author="STANIFORTH, Rachel (NHS NORTH OF ENGLAND COMMISSIONING SUPPORT UNIT)" w:date="2025-01-06T15:33:00Z">
                    <w:r w:rsidRPr="00F7276A">
                      <w:rPr>
                        <w:rFonts w:cs="Arial"/>
                        <w:highlight w:val="yellow"/>
                      </w:rPr>
                      <w:t>Dermatology Specialist Nurses</w:t>
                    </w:r>
                  </w:ins>
                </w:p>
              </w:tc>
              <w:tc>
                <w:tcPr>
                  <w:tcW w:w="4259" w:type="dxa"/>
                </w:tcPr>
                <w:p w14:paraId="3ACCFB53" w14:textId="77777777" w:rsidR="008204F9" w:rsidRPr="00F7276A" w:rsidRDefault="008204F9" w:rsidP="008204F9">
                  <w:pPr>
                    <w:rPr>
                      <w:ins w:id="127" w:author="STANIFORTH, Rachel (NHS NORTH OF ENGLAND COMMISSIONING SUPPORT UNIT)" w:date="2025-01-06T15:33:00Z"/>
                      <w:rFonts w:cs="Arial"/>
                      <w:highlight w:val="yellow"/>
                    </w:rPr>
                  </w:pPr>
                  <w:ins w:id="128" w:author="STANIFORTH, Rachel (NHS NORTH OF ENGLAND COMMISSIONING SUPPORT UNIT)" w:date="2025-01-06T15:33:00Z">
                    <w:r w:rsidRPr="00F7276A">
                      <w:rPr>
                        <w:rFonts w:cs="Arial"/>
                        <w:highlight w:val="yellow"/>
                      </w:rPr>
                      <w:t>01904 726048</w:t>
                    </w:r>
                  </w:ins>
                </w:p>
              </w:tc>
            </w:tr>
            <w:tr w:rsidR="008204F9" w:rsidRPr="00F7276A" w14:paraId="3D5A1F46" w14:textId="77777777" w:rsidTr="005273DC">
              <w:trPr>
                <w:ins w:id="129" w:author="STANIFORTH, Rachel (NHS NORTH OF ENGLAND COMMISSIONING SUPPORT UNIT)" w:date="2025-01-06T15:33:00Z"/>
              </w:trPr>
              <w:tc>
                <w:tcPr>
                  <w:tcW w:w="4141" w:type="dxa"/>
                </w:tcPr>
                <w:p w14:paraId="772E1453" w14:textId="77777777" w:rsidR="008204F9" w:rsidRPr="00F7276A" w:rsidRDefault="008204F9" w:rsidP="008204F9">
                  <w:pPr>
                    <w:rPr>
                      <w:ins w:id="130" w:author="STANIFORTH, Rachel (NHS NORTH OF ENGLAND COMMISSIONING SUPPORT UNIT)" w:date="2025-01-06T15:33:00Z"/>
                      <w:rFonts w:cs="Arial"/>
                      <w:highlight w:val="yellow"/>
                    </w:rPr>
                  </w:pPr>
                  <w:ins w:id="131" w:author="STANIFORTH, Rachel (NHS NORTH OF ENGLAND COMMISSIONING SUPPORT UNIT)" w:date="2025-01-06T15:33:00Z">
                    <w:r w:rsidRPr="00F7276A">
                      <w:rPr>
                        <w:rFonts w:cs="Arial"/>
                        <w:highlight w:val="yellow"/>
                      </w:rPr>
                      <w:t>Ophthalmology</w:t>
                    </w:r>
                  </w:ins>
                </w:p>
              </w:tc>
              <w:tc>
                <w:tcPr>
                  <w:tcW w:w="4259" w:type="dxa"/>
                </w:tcPr>
                <w:p w14:paraId="3DCEB09C" w14:textId="77777777" w:rsidR="008204F9" w:rsidRPr="00F7276A" w:rsidRDefault="008204F9" w:rsidP="008204F9">
                  <w:pPr>
                    <w:rPr>
                      <w:ins w:id="132" w:author="STANIFORTH, Rachel (NHS NORTH OF ENGLAND COMMISSIONING SUPPORT UNIT)" w:date="2025-01-06T15:33:00Z"/>
                      <w:rFonts w:cs="Arial"/>
                      <w:highlight w:val="yellow"/>
                    </w:rPr>
                  </w:pPr>
                  <w:ins w:id="133" w:author="STANIFORTH, Rachel (NHS NORTH OF ENGLAND COMMISSIONING SUPPORT UNIT)" w:date="2025-01-06T15:33:00Z">
                    <w:r w:rsidRPr="00F7276A">
                      <w:rPr>
                        <w:rFonts w:cs="Arial"/>
                        <w:highlight w:val="yellow"/>
                      </w:rPr>
                      <w:t>Consultant / secretary via switchboard</w:t>
                    </w:r>
                  </w:ins>
                </w:p>
              </w:tc>
            </w:tr>
            <w:tr w:rsidR="008204F9" w:rsidRPr="00F7276A" w14:paraId="3C7D9921" w14:textId="77777777" w:rsidTr="005273DC">
              <w:trPr>
                <w:ins w:id="134" w:author="STANIFORTH, Rachel (NHS NORTH OF ENGLAND COMMISSIONING SUPPORT UNIT)" w:date="2025-01-06T15:33:00Z"/>
              </w:trPr>
              <w:tc>
                <w:tcPr>
                  <w:tcW w:w="8400" w:type="dxa"/>
                  <w:gridSpan w:val="2"/>
                  <w:shd w:val="clear" w:color="auto" w:fill="D5DCE4" w:themeFill="text2" w:themeFillTint="33"/>
                </w:tcPr>
                <w:p w14:paraId="456E88A9" w14:textId="77777777" w:rsidR="008204F9" w:rsidRPr="00F7276A" w:rsidRDefault="008204F9" w:rsidP="008204F9">
                  <w:pPr>
                    <w:rPr>
                      <w:ins w:id="135" w:author="STANIFORTH, Rachel (NHS NORTH OF ENGLAND COMMISSIONING SUPPORT UNIT)" w:date="2025-01-06T15:33:00Z"/>
                      <w:rFonts w:cs="Arial"/>
                      <w:highlight w:val="yellow"/>
                    </w:rPr>
                  </w:pPr>
                  <w:ins w:id="136" w:author="STANIFORTH, Rachel (NHS NORTH OF ENGLAND COMMISSIONING SUPPORT UNIT)" w:date="2025-01-06T15:33:00Z">
                    <w:r>
                      <w:rPr>
                        <w:rFonts w:cs="Arial"/>
                        <w:highlight w:val="yellow"/>
                      </w:rPr>
                      <w:t>HARROGATE</w:t>
                    </w:r>
                  </w:ins>
                </w:p>
              </w:tc>
            </w:tr>
            <w:tr w:rsidR="008204F9" w:rsidRPr="00744991" w14:paraId="1D2C5051" w14:textId="77777777" w:rsidTr="005273DC">
              <w:trPr>
                <w:ins w:id="137" w:author="STANIFORTH, Rachel (NHS NORTH OF ENGLAND COMMISSIONING SUPPORT UNIT)" w:date="2025-01-06T15:33:00Z"/>
              </w:trPr>
              <w:tc>
                <w:tcPr>
                  <w:tcW w:w="4141" w:type="dxa"/>
                </w:tcPr>
                <w:p w14:paraId="396869BF" w14:textId="77777777" w:rsidR="008204F9" w:rsidRPr="00F7276A" w:rsidRDefault="008204F9" w:rsidP="008204F9">
                  <w:pPr>
                    <w:rPr>
                      <w:ins w:id="138" w:author="STANIFORTH, Rachel (NHS NORTH OF ENGLAND COMMISSIONING SUPPORT UNIT)" w:date="2025-01-06T15:33:00Z"/>
                      <w:rFonts w:cs="Arial"/>
                      <w:highlight w:val="yellow"/>
                    </w:rPr>
                  </w:pPr>
                  <w:ins w:id="139" w:author="STANIFORTH, Rachel (NHS NORTH OF ENGLAND COMMISSIONING SUPPORT UNIT)" w:date="2025-01-06T15:33:00Z">
                    <w:r>
                      <w:rPr>
                        <w:rFonts w:cs="Arial"/>
                        <w:highlight w:val="yellow"/>
                      </w:rPr>
                      <w:t>Rheumatology secretaries</w:t>
                    </w:r>
                  </w:ins>
                </w:p>
              </w:tc>
              <w:tc>
                <w:tcPr>
                  <w:tcW w:w="4259" w:type="dxa"/>
                </w:tcPr>
                <w:p w14:paraId="75AD874B" w14:textId="77777777" w:rsidR="008204F9" w:rsidRPr="00744991" w:rsidRDefault="008204F9" w:rsidP="008204F9">
                  <w:pPr>
                    <w:rPr>
                      <w:ins w:id="140" w:author="STANIFORTH, Rachel (NHS NORTH OF ENGLAND COMMISSIONING SUPPORT UNIT)" w:date="2025-01-06T15:33:00Z"/>
                      <w:rFonts w:cs="Arial"/>
                      <w:highlight w:val="yellow"/>
                    </w:rPr>
                  </w:pPr>
                  <w:ins w:id="141" w:author="STANIFORTH, Rachel (NHS NORTH OF ENGLAND COMMISSIONING SUPPORT UNIT)" w:date="2025-01-06T15:33:00Z">
                    <w:r>
                      <w:fldChar w:fldCharType="begin"/>
                    </w:r>
                    <w:r>
                      <w:instrText>HYPERLINK "mailto:hdft.rheumatology.secretaries@nhs.net"</w:instrText>
                    </w:r>
                    <w:r>
                      <w:fldChar w:fldCharType="separate"/>
                    </w:r>
                    <w:r w:rsidRPr="00744991">
                      <w:rPr>
                        <w:rStyle w:val="Hyperlink"/>
                        <w:highlight w:val="yellow"/>
                      </w:rPr>
                      <w:t>hdft.rheumatology.secretaries@nhs.net</w:t>
                    </w:r>
                    <w:r>
                      <w:rPr>
                        <w:rStyle w:val="Hyperlink"/>
                        <w:highlight w:val="yellow"/>
                      </w:rPr>
                      <w:fldChar w:fldCharType="end"/>
                    </w:r>
                  </w:ins>
                </w:p>
              </w:tc>
            </w:tr>
            <w:tr w:rsidR="008204F9" w:rsidRPr="00744991" w14:paraId="75BA6322" w14:textId="77777777" w:rsidTr="005273DC">
              <w:trPr>
                <w:ins w:id="142" w:author="STANIFORTH, Rachel (NHS NORTH OF ENGLAND COMMISSIONING SUPPORT UNIT)" w:date="2025-01-06T15:33:00Z"/>
              </w:trPr>
              <w:tc>
                <w:tcPr>
                  <w:tcW w:w="4141" w:type="dxa"/>
                </w:tcPr>
                <w:p w14:paraId="481207DF" w14:textId="77777777" w:rsidR="008204F9" w:rsidRPr="00F7276A" w:rsidRDefault="008204F9" w:rsidP="008204F9">
                  <w:pPr>
                    <w:rPr>
                      <w:ins w:id="143" w:author="STANIFORTH, Rachel (NHS NORTH OF ENGLAND COMMISSIONING SUPPORT UNIT)" w:date="2025-01-06T15:33:00Z"/>
                      <w:rFonts w:cs="Arial"/>
                      <w:highlight w:val="yellow"/>
                    </w:rPr>
                  </w:pPr>
                  <w:ins w:id="144" w:author="STANIFORTH, Rachel (NHS NORTH OF ENGLAND COMMISSIONING SUPPORT UNIT)" w:date="2025-01-06T15:33:00Z">
                    <w:r>
                      <w:rPr>
                        <w:rFonts w:cs="Arial"/>
                        <w:highlight w:val="yellow"/>
                      </w:rPr>
                      <w:t>Gastroenterology secretaries</w:t>
                    </w:r>
                  </w:ins>
                </w:p>
              </w:tc>
              <w:tc>
                <w:tcPr>
                  <w:tcW w:w="4259" w:type="dxa"/>
                </w:tcPr>
                <w:p w14:paraId="76C4C4AF" w14:textId="77777777" w:rsidR="008204F9" w:rsidRPr="00744991" w:rsidRDefault="008204F9" w:rsidP="008204F9">
                  <w:pPr>
                    <w:rPr>
                      <w:ins w:id="145" w:author="STANIFORTH, Rachel (NHS NORTH OF ENGLAND COMMISSIONING SUPPORT UNIT)" w:date="2025-01-06T15:33:00Z"/>
                      <w:rFonts w:cs="Arial"/>
                      <w:highlight w:val="yellow"/>
                    </w:rPr>
                  </w:pPr>
                  <w:ins w:id="146" w:author="STANIFORTH, Rachel (NHS NORTH OF ENGLAND COMMISSIONING SUPPORT UNIT)" w:date="2025-01-06T15:33:00Z">
                    <w:r>
                      <w:fldChar w:fldCharType="begin"/>
                    </w:r>
                    <w:r>
                      <w:instrText>HYPERLINK "mailto:hdft.gastromedsecretaries@nhs.net"</w:instrText>
                    </w:r>
                    <w:r>
                      <w:fldChar w:fldCharType="separate"/>
                    </w:r>
                    <w:r w:rsidRPr="00744991">
                      <w:rPr>
                        <w:rStyle w:val="Hyperlink"/>
                        <w:highlight w:val="yellow"/>
                      </w:rPr>
                      <w:t>hdft.gastromedsecretaries@nhs.net</w:t>
                    </w:r>
                    <w:r>
                      <w:rPr>
                        <w:rStyle w:val="Hyperlink"/>
                        <w:highlight w:val="yellow"/>
                      </w:rPr>
                      <w:fldChar w:fldCharType="end"/>
                    </w:r>
                  </w:ins>
                </w:p>
              </w:tc>
            </w:tr>
            <w:tr w:rsidR="008204F9" w:rsidRPr="00744991" w14:paraId="318EA575" w14:textId="77777777" w:rsidTr="005273DC">
              <w:trPr>
                <w:ins w:id="147" w:author="STANIFORTH, Rachel (NHS NORTH OF ENGLAND COMMISSIONING SUPPORT UNIT)" w:date="2025-01-06T15:33:00Z"/>
              </w:trPr>
              <w:tc>
                <w:tcPr>
                  <w:tcW w:w="4141" w:type="dxa"/>
                </w:tcPr>
                <w:p w14:paraId="0A7A0F68" w14:textId="77777777" w:rsidR="008204F9" w:rsidRDefault="008204F9" w:rsidP="008204F9">
                  <w:pPr>
                    <w:rPr>
                      <w:ins w:id="148" w:author="STANIFORTH, Rachel (NHS NORTH OF ENGLAND COMMISSIONING SUPPORT UNIT)" w:date="2025-01-06T15:33:00Z"/>
                      <w:rFonts w:cs="Arial"/>
                      <w:highlight w:val="yellow"/>
                    </w:rPr>
                  </w:pPr>
                  <w:ins w:id="149" w:author="STANIFORTH, Rachel (NHS NORTH OF ENGLAND COMMISSIONING SUPPORT UNIT)" w:date="2025-01-06T15:33:00Z">
                    <w:r>
                      <w:rPr>
                        <w:rFonts w:cs="Arial"/>
                        <w:highlight w:val="yellow"/>
                      </w:rPr>
                      <w:t>Dermatology secretaries</w:t>
                    </w:r>
                  </w:ins>
                </w:p>
              </w:tc>
              <w:tc>
                <w:tcPr>
                  <w:tcW w:w="4259" w:type="dxa"/>
                </w:tcPr>
                <w:p w14:paraId="07ADCC98" w14:textId="77777777" w:rsidR="008204F9" w:rsidRPr="00744991" w:rsidRDefault="008204F9" w:rsidP="008204F9">
                  <w:pPr>
                    <w:rPr>
                      <w:ins w:id="150" w:author="STANIFORTH, Rachel (NHS NORTH OF ENGLAND COMMISSIONING SUPPORT UNIT)" w:date="2025-01-06T15:33:00Z"/>
                      <w:highlight w:val="yellow"/>
                    </w:rPr>
                  </w:pPr>
                  <w:ins w:id="151" w:author="STANIFORTH, Rachel (NHS NORTH OF ENGLAND COMMISSIONING SUPPORT UNIT)" w:date="2025-01-06T15:33:00Z">
                    <w:r>
                      <w:fldChar w:fldCharType="begin"/>
                    </w:r>
                    <w:r>
                      <w:instrText>HYPERLINK "mailto:hdft.dermatology1@nhs.net"</w:instrText>
                    </w:r>
                    <w:r>
                      <w:fldChar w:fldCharType="separate"/>
                    </w:r>
                    <w:r w:rsidRPr="00C61ED7">
                      <w:rPr>
                        <w:rStyle w:val="Hyperlink"/>
                        <w:highlight w:val="yellow"/>
                      </w:rPr>
                      <w:t>hdft.dermatology1@nhs.net</w:t>
                    </w:r>
                    <w:r>
                      <w:rPr>
                        <w:rStyle w:val="Hyperlink"/>
                        <w:highlight w:val="yellow"/>
                      </w:rPr>
                      <w:fldChar w:fldCharType="end"/>
                    </w:r>
                  </w:ins>
                </w:p>
              </w:tc>
            </w:tr>
          </w:tbl>
          <w:p w14:paraId="63F90746" w14:textId="6F12E10D" w:rsidR="008204F9" w:rsidRPr="00F321FC" w:rsidRDefault="008204F9" w:rsidP="00067A0E">
            <w:pPr>
              <w:rPr>
                <w:rFonts w:cs="Arial"/>
              </w:rPr>
            </w:pPr>
          </w:p>
        </w:tc>
      </w:tr>
      <w:tr w:rsidR="00067A0E" w:rsidRPr="00F321FC" w14:paraId="207E7612" w14:textId="77777777" w:rsidTr="00BF174A">
        <w:tc>
          <w:tcPr>
            <w:tcW w:w="2268" w:type="dxa"/>
          </w:tcPr>
          <w:p w14:paraId="1F87C246" w14:textId="316BF7A3" w:rsidR="00067A0E" w:rsidRPr="00F321FC" w:rsidRDefault="00067A0E" w:rsidP="00067A0E">
            <w:pPr>
              <w:pStyle w:val="Heading2"/>
              <w:rPr>
                <w:rFonts w:cs="Arial"/>
              </w:rPr>
            </w:pPr>
            <w:bookmarkStart w:id="152" w:name="fourteen_additional_info"/>
            <w:bookmarkStart w:id="153" w:name="_Toc149231798"/>
            <w:r w:rsidRPr="00F321FC">
              <w:rPr>
                <w:rFonts w:cs="Arial"/>
              </w:rPr>
              <w:lastRenderedPageBreak/>
              <w:t>Additional information</w:t>
            </w:r>
            <w:bookmarkEnd w:id="152"/>
            <w:bookmarkEnd w:id="153"/>
          </w:p>
        </w:tc>
        <w:tc>
          <w:tcPr>
            <w:tcW w:w="8193" w:type="dxa"/>
          </w:tcPr>
          <w:p w14:paraId="3634BE8A" w14:textId="7B771234" w:rsidR="00067A0E" w:rsidRPr="00F321FC" w:rsidRDefault="00067A0E" w:rsidP="00067A0E">
            <w:pPr>
              <w:rPr>
                <w:rFonts w:cs="Arial"/>
              </w:rPr>
            </w:pPr>
            <w:r w:rsidRPr="005D79FA">
              <w:rPr>
                <w:rFonts w:cs="Arial"/>
              </w:rPr>
              <w:t>Where patient care is transferred from one specialist service or GP practice to another, a new shared care agreement must be completed. Ensure that the specialist is informed in writing of any changes to the patient’s GP or their contact details.</w:t>
            </w:r>
          </w:p>
        </w:tc>
      </w:tr>
      <w:tr w:rsidR="00067A0E" w:rsidRPr="00F321FC" w14:paraId="6B6F9FF7" w14:textId="77777777" w:rsidTr="00BF174A">
        <w:tc>
          <w:tcPr>
            <w:tcW w:w="2268" w:type="dxa"/>
          </w:tcPr>
          <w:p w14:paraId="4580613D" w14:textId="3D2EB4DF" w:rsidR="00067A0E" w:rsidRPr="00F321FC" w:rsidRDefault="00067A0E" w:rsidP="00067A0E">
            <w:pPr>
              <w:pStyle w:val="Heading2"/>
              <w:rPr>
                <w:rFonts w:cs="Arial"/>
              </w:rPr>
            </w:pPr>
            <w:bookmarkStart w:id="154" w:name="fifteen_references"/>
            <w:bookmarkStart w:id="155" w:name="_Toc149231799"/>
            <w:r w:rsidRPr="00F321FC">
              <w:rPr>
                <w:rFonts w:cs="Arial"/>
              </w:rPr>
              <w:t>References</w:t>
            </w:r>
            <w:bookmarkEnd w:id="154"/>
            <w:bookmarkEnd w:id="155"/>
          </w:p>
        </w:tc>
        <w:tc>
          <w:tcPr>
            <w:tcW w:w="8193" w:type="dxa"/>
          </w:tcPr>
          <w:p w14:paraId="22023EC4" w14:textId="0C9F8E3B" w:rsidR="00067A0E" w:rsidRDefault="00067A0E" w:rsidP="00067A0E">
            <w:pPr>
              <w:pStyle w:val="ListParagraph"/>
              <w:numPr>
                <w:ilvl w:val="0"/>
                <w:numId w:val="63"/>
              </w:numPr>
              <w:spacing w:before="0" w:after="50"/>
              <w:rPr>
                <w:rFonts w:eastAsia="Arial" w:cs="Arial"/>
                <w:szCs w:val="24"/>
              </w:rPr>
            </w:pPr>
            <w:r>
              <w:rPr>
                <w:rFonts w:eastAsia="Arial" w:cs="Arial"/>
                <w:szCs w:val="24"/>
              </w:rPr>
              <w:t xml:space="preserve">British National Formulary accessed via </w:t>
            </w:r>
            <w:hyperlink r:id="rId49" w:history="1">
              <w:r w:rsidRPr="005A430A">
                <w:rPr>
                  <w:rStyle w:val="Hyperlink"/>
                  <w:rFonts w:eastAsia="Arial" w:cs="Arial"/>
                  <w:szCs w:val="24"/>
                </w:rPr>
                <w:t>https://bnf.nice.org.uk/</w:t>
              </w:r>
            </w:hyperlink>
            <w:r>
              <w:rPr>
                <w:rFonts w:eastAsia="Arial" w:cs="Arial"/>
                <w:szCs w:val="24"/>
              </w:rPr>
              <w:t xml:space="preserve"> on 20/10/2023.</w:t>
            </w:r>
          </w:p>
          <w:p w14:paraId="596FB12B" w14:textId="09F14F99" w:rsidR="00067A0E" w:rsidRDefault="00067A0E" w:rsidP="00067A0E">
            <w:pPr>
              <w:pStyle w:val="ListParagraph"/>
              <w:numPr>
                <w:ilvl w:val="0"/>
                <w:numId w:val="63"/>
              </w:numPr>
              <w:spacing w:before="0" w:after="50"/>
              <w:rPr>
                <w:rFonts w:eastAsia="Arial" w:cs="Arial"/>
              </w:rPr>
            </w:pPr>
            <w:r w:rsidRPr="007B47F8">
              <w:rPr>
                <w:rFonts w:eastAsia="Arial" w:cs="Arial"/>
                <w:szCs w:val="24"/>
              </w:rPr>
              <w:t xml:space="preserve">Azathioprine 50mg tablets (Imuran®). Aspen. Date of revision of the text: </w:t>
            </w:r>
            <w:r>
              <w:rPr>
                <w:rFonts w:eastAsia="Arial" w:cs="Arial"/>
                <w:szCs w:val="24"/>
              </w:rPr>
              <w:t>May 2022</w:t>
            </w:r>
            <w:r w:rsidRPr="007B47F8">
              <w:rPr>
                <w:rFonts w:eastAsia="Arial" w:cs="Arial"/>
                <w:szCs w:val="24"/>
              </w:rPr>
              <w:t xml:space="preserve">. Accessed via </w:t>
            </w:r>
            <w:hyperlink r:id="rId50" w:history="1">
              <w:r w:rsidRPr="007B47F8">
                <w:rPr>
                  <w:rStyle w:val="Hyperlink"/>
                  <w:rFonts w:eastAsia="Arial" w:cs="Arial"/>
                  <w:szCs w:val="24"/>
                </w:rPr>
                <w:t>https://www.medicines.org.uk/emc/product/3823</w:t>
              </w:r>
            </w:hyperlink>
            <w:r w:rsidRPr="007B47F8">
              <w:rPr>
                <w:rFonts w:eastAsia="Arial" w:cs="Arial"/>
                <w:szCs w:val="24"/>
              </w:rPr>
              <w:t xml:space="preserve">  on </w:t>
            </w:r>
            <w:r>
              <w:rPr>
                <w:rFonts w:eastAsia="Arial" w:cs="Arial"/>
                <w:szCs w:val="24"/>
              </w:rPr>
              <w:t>20/10/2023</w:t>
            </w:r>
            <w:r w:rsidRPr="007B47F8">
              <w:rPr>
                <w:rFonts w:eastAsia="Arial" w:cs="Arial"/>
              </w:rPr>
              <w:t>.</w:t>
            </w:r>
          </w:p>
          <w:p w14:paraId="2CECB289" w14:textId="77777777" w:rsidR="00067A0E" w:rsidRDefault="00067A0E" w:rsidP="00067A0E">
            <w:pPr>
              <w:pStyle w:val="ListParagraph"/>
              <w:numPr>
                <w:ilvl w:val="0"/>
                <w:numId w:val="63"/>
              </w:numPr>
              <w:spacing w:before="0" w:after="50"/>
              <w:rPr>
                <w:rFonts w:eastAsia="Arial" w:cs="Arial"/>
              </w:rPr>
            </w:pPr>
            <w:r>
              <w:rPr>
                <w:rFonts w:eastAsia="Arial" w:cs="Arial"/>
              </w:rPr>
              <w:t xml:space="preserve">Azathioprine Tablets 50mg. Mylan. Date of revision of the text October 2023. Accessed via </w:t>
            </w:r>
            <w:hyperlink r:id="rId51" w:history="1">
              <w:r w:rsidRPr="00444824">
                <w:rPr>
                  <w:rStyle w:val="Hyperlink"/>
                  <w:rFonts w:eastAsia="Arial" w:cs="Arial"/>
                </w:rPr>
                <w:t>https://www.medicines.org.uk/emc/product/2541/smpc</w:t>
              </w:r>
            </w:hyperlink>
            <w:r w:rsidRPr="00B92717">
              <w:t xml:space="preserve"> on 20/10/2023</w:t>
            </w:r>
            <w:r>
              <w:rPr>
                <w:rFonts w:eastAsia="Arial" w:cs="Arial"/>
              </w:rPr>
              <w:t>.</w:t>
            </w:r>
          </w:p>
          <w:p w14:paraId="0F8A0B89" w14:textId="77777777" w:rsidR="00067A0E" w:rsidRPr="007B47F8" w:rsidRDefault="00067A0E" w:rsidP="00067A0E">
            <w:pPr>
              <w:pStyle w:val="ListParagraph"/>
              <w:numPr>
                <w:ilvl w:val="0"/>
                <w:numId w:val="63"/>
              </w:numPr>
              <w:spacing w:before="0" w:after="50"/>
              <w:rPr>
                <w:rFonts w:eastAsia="Arial" w:cs="Arial"/>
              </w:rPr>
            </w:pPr>
            <w:r>
              <w:rPr>
                <w:rFonts w:eastAsia="Arial" w:cs="Arial"/>
              </w:rPr>
              <w:t xml:space="preserve">Azathioprine tablets 50 mg. Strides Pharma. Date of revision of the text 20/06/2022. Accessed via </w:t>
            </w:r>
            <w:hyperlink r:id="rId52" w:history="1">
              <w:r w:rsidRPr="005A430A">
                <w:rPr>
                  <w:rStyle w:val="Hyperlink"/>
                  <w:rFonts w:eastAsia="Arial" w:cs="Arial"/>
                </w:rPr>
                <w:t>https://www.medicines.org.uk/emc/product/14296/smpc</w:t>
              </w:r>
            </w:hyperlink>
            <w:r>
              <w:rPr>
                <w:rFonts w:eastAsia="Arial" w:cs="Arial"/>
              </w:rPr>
              <w:t xml:space="preserve"> on 20/10/2023.</w:t>
            </w:r>
          </w:p>
          <w:p w14:paraId="3DE95179" w14:textId="77777777" w:rsidR="00067A0E" w:rsidRDefault="00067A0E" w:rsidP="00067A0E">
            <w:pPr>
              <w:pStyle w:val="ListParagraph"/>
              <w:numPr>
                <w:ilvl w:val="0"/>
                <w:numId w:val="63"/>
              </w:numPr>
              <w:spacing w:before="0" w:after="50"/>
              <w:rPr>
                <w:rFonts w:cs="Arial"/>
                <w:szCs w:val="24"/>
              </w:rPr>
            </w:pPr>
            <w:r>
              <w:rPr>
                <w:rFonts w:cs="Arial"/>
                <w:szCs w:val="24"/>
              </w:rPr>
              <w:t xml:space="preserve">Azathioprine 50mg Film-Coated Tablets. </w:t>
            </w:r>
            <w:proofErr w:type="spellStart"/>
            <w:r>
              <w:rPr>
                <w:rFonts w:cs="Arial"/>
                <w:szCs w:val="24"/>
              </w:rPr>
              <w:t>Tillomed</w:t>
            </w:r>
            <w:proofErr w:type="spellEnd"/>
            <w:r>
              <w:rPr>
                <w:rFonts w:cs="Arial"/>
                <w:szCs w:val="24"/>
              </w:rPr>
              <w:t xml:space="preserve"> Laboratories. Date of revision of the text: 18/07/2023. Accessed via </w:t>
            </w:r>
            <w:hyperlink r:id="rId53" w:history="1">
              <w:r w:rsidRPr="00E71FAB">
                <w:rPr>
                  <w:rStyle w:val="Hyperlink"/>
                  <w:rFonts w:cs="Arial"/>
                  <w:szCs w:val="24"/>
                </w:rPr>
                <w:t>https://www.medicines.org.uk/emc/product/11143/smpc</w:t>
              </w:r>
            </w:hyperlink>
            <w:r w:rsidRPr="00B92717">
              <w:t xml:space="preserve"> on 20/10/2023</w:t>
            </w:r>
            <w:r>
              <w:rPr>
                <w:rFonts w:cs="Arial"/>
                <w:szCs w:val="24"/>
              </w:rPr>
              <w:t>.</w:t>
            </w:r>
          </w:p>
          <w:p w14:paraId="3AE76C78" w14:textId="77777777" w:rsidR="00067A0E" w:rsidRPr="00B92717" w:rsidRDefault="00067A0E" w:rsidP="00067A0E">
            <w:pPr>
              <w:pStyle w:val="ListParagraph"/>
              <w:numPr>
                <w:ilvl w:val="0"/>
                <w:numId w:val="63"/>
              </w:numPr>
              <w:spacing w:before="0" w:after="50"/>
              <w:rPr>
                <w:rFonts w:cs="Arial"/>
                <w:szCs w:val="24"/>
              </w:rPr>
            </w:pPr>
            <w:proofErr w:type="spellStart"/>
            <w:r>
              <w:rPr>
                <w:rFonts w:cs="Arial"/>
                <w:szCs w:val="24"/>
              </w:rPr>
              <w:t>Jayempi</w:t>
            </w:r>
            <w:proofErr w:type="spellEnd"/>
            <w:r>
              <w:rPr>
                <w:rFonts w:cs="Arial"/>
                <w:szCs w:val="24"/>
              </w:rPr>
              <w:t xml:space="preserve"> 10mg/ml oral suspension. Nova Laboratories. Date of revision of the text: 26/09/2023. Accessed via </w:t>
            </w:r>
            <w:hyperlink r:id="rId54" w:history="1">
              <w:r w:rsidRPr="005A430A">
                <w:rPr>
                  <w:rStyle w:val="Hyperlink"/>
                  <w:rFonts w:cs="Arial"/>
                  <w:szCs w:val="24"/>
                </w:rPr>
                <w:t>https://www.medicines.org.uk/emc/product/12745/smpc</w:t>
              </w:r>
            </w:hyperlink>
            <w:r>
              <w:rPr>
                <w:rFonts w:cs="Arial"/>
                <w:szCs w:val="24"/>
              </w:rPr>
              <w:t xml:space="preserve"> on 20/10/2023.</w:t>
            </w:r>
          </w:p>
          <w:p w14:paraId="5B390571" w14:textId="77777777" w:rsidR="00067A0E" w:rsidRPr="00B92717" w:rsidRDefault="00067A0E" w:rsidP="00067A0E">
            <w:pPr>
              <w:pStyle w:val="ListParagraph"/>
              <w:numPr>
                <w:ilvl w:val="0"/>
                <w:numId w:val="63"/>
              </w:numPr>
              <w:spacing w:before="0" w:after="50"/>
              <w:rPr>
                <w:rFonts w:cs="Arial"/>
                <w:szCs w:val="24"/>
              </w:rPr>
            </w:pPr>
            <w:proofErr w:type="spellStart"/>
            <w:r>
              <w:rPr>
                <w:rFonts w:cs="Arial"/>
                <w:szCs w:val="24"/>
              </w:rPr>
              <w:t>Hanixol</w:t>
            </w:r>
            <w:proofErr w:type="spellEnd"/>
            <w:r>
              <w:rPr>
                <w:rFonts w:cs="Arial"/>
                <w:szCs w:val="24"/>
              </w:rPr>
              <w:t xml:space="preserve"> 50mg tablets. </w:t>
            </w:r>
            <w:proofErr w:type="spellStart"/>
            <w:r>
              <w:rPr>
                <w:rFonts w:cs="Arial"/>
                <w:szCs w:val="24"/>
              </w:rPr>
              <w:t>Fontus</w:t>
            </w:r>
            <w:proofErr w:type="spellEnd"/>
            <w:r>
              <w:rPr>
                <w:rFonts w:cs="Arial"/>
                <w:szCs w:val="24"/>
              </w:rPr>
              <w:t xml:space="preserve"> Health. Date of revision of the text: 14/12/2022. Accessed via </w:t>
            </w:r>
            <w:hyperlink r:id="rId55" w:history="1">
              <w:r w:rsidRPr="005A430A">
                <w:rPr>
                  <w:rStyle w:val="Hyperlink"/>
                  <w:rFonts w:cs="Arial"/>
                  <w:szCs w:val="24"/>
                </w:rPr>
                <w:t>https://www.medicines.org.uk/emc/product/10387/smpc</w:t>
              </w:r>
            </w:hyperlink>
            <w:r>
              <w:rPr>
                <w:rFonts w:cs="Arial"/>
                <w:szCs w:val="24"/>
              </w:rPr>
              <w:t xml:space="preserve"> on 20/10/2023.</w:t>
            </w:r>
          </w:p>
          <w:p w14:paraId="3592B5B0" w14:textId="0AB86B3E" w:rsidR="00067A0E" w:rsidRPr="00E71FAB" w:rsidRDefault="00067A0E" w:rsidP="00067A0E">
            <w:pPr>
              <w:pStyle w:val="ListParagraph"/>
              <w:numPr>
                <w:ilvl w:val="0"/>
                <w:numId w:val="63"/>
              </w:numPr>
              <w:spacing w:before="0" w:after="50"/>
              <w:rPr>
                <w:rFonts w:cs="Arial"/>
                <w:szCs w:val="24"/>
              </w:rPr>
            </w:pPr>
            <w:r>
              <w:rPr>
                <w:rFonts w:eastAsia="Arial" w:cs="Arial"/>
                <w:szCs w:val="24"/>
              </w:rPr>
              <w:t>Mercaptopurine 50mg tablets. Aspen</w:t>
            </w:r>
            <w:r w:rsidRPr="00B92717">
              <w:rPr>
                <w:rFonts w:eastAsia="Arial" w:cs="Arial"/>
                <w:szCs w:val="24"/>
              </w:rPr>
              <w:t xml:space="preserve">. Date of revision of the text: </w:t>
            </w:r>
            <w:r>
              <w:rPr>
                <w:rFonts w:eastAsia="Arial" w:cs="Arial"/>
                <w:szCs w:val="24"/>
              </w:rPr>
              <w:t>May2023</w:t>
            </w:r>
            <w:r w:rsidRPr="00B92717">
              <w:rPr>
                <w:rFonts w:eastAsia="Arial" w:cs="Arial"/>
                <w:szCs w:val="24"/>
              </w:rPr>
              <w:t xml:space="preserve">. Accessed via </w:t>
            </w:r>
            <w:hyperlink r:id="rId56" w:history="1">
              <w:r w:rsidRPr="00E71FAB">
                <w:rPr>
                  <w:rStyle w:val="Hyperlink"/>
                  <w:rFonts w:eastAsia="Arial" w:cs="Arial"/>
                  <w:szCs w:val="24"/>
                </w:rPr>
                <w:t>https://www.medicines.org.uk/emc/product/4655/smpc</w:t>
              </w:r>
            </w:hyperlink>
            <w:r w:rsidRPr="00B92717">
              <w:rPr>
                <w:rFonts w:eastAsia="Arial" w:cs="Arial"/>
                <w:szCs w:val="24"/>
              </w:rPr>
              <w:t xml:space="preserve"> on </w:t>
            </w:r>
            <w:r>
              <w:rPr>
                <w:rFonts w:eastAsia="Arial" w:cs="Arial"/>
                <w:szCs w:val="24"/>
              </w:rPr>
              <w:t>20/10/2023</w:t>
            </w:r>
            <w:r w:rsidRPr="00B92717">
              <w:rPr>
                <w:rFonts w:eastAsia="Arial" w:cs="Arial"/>
                <w:szCs w:val="24"/>
              </w:rPr>
              <w:t>.</w:t>
            </w:r>
          </w:p>
          <w:p w14:paraId="58510185" w14:textId="1ACE6E97" w:rsidR="00067A0E" w:rsidRDefault="00067A0E" w:rsidP="00067A0E">
            <w:pPr>
              <w:pStyle w:val="ListParagraph"/>
              <w:numPr>
                <w:ilvl w:val="0"/>
                <w:numId w:val="63"/>
              </w:numPr>
              <w:spacing w:before="0" w:after="50"/>
              <w:rPr>
                <w:rFonts w:cs="Arial"/>
                <w:szCs w:val="24"/>
              </w:rPr>
            </w:pPr>
            <w:r>
              <w:rPr>
                <w:rFonts w:eastAsia="Arial" w:cs="Arial"/>
                <w:szCs w:val="24"/>
              </w:rPr>
              <w:lastRenderedPageBreak/>
              <w:t>Mercaptopurine 20mg/ml oral suspension (</w:t>
            </w:r>
            <w:proofErr w:type="spellStart"/>
            <w:r>
              <w:rPr>
                <w:rFonts w:eastAsia="Arial" w:cs="Arial"/>
                <w:szCs w:val="24"/>
              </w:rPr>
              <w:t>Xaluprine</w:t>
            </w:r>
            <w:proofErr w:type="spellEnd"/>
            <w:r>
              <w:rPr>
                <w:rFonts w:eastAsia="Arial" w:cs="Arial"/>
                <w:szCs w:val="24"/>
              </w:rPr>
              <w:t xml:space="preserve">®). Nova Laboratories Ltd. Date of revision of the text: 25/05/2023. Accessed via </w:t>
            </w:r>
            <w:hyperlink r:id="rId57" w:history="1">
              <w:r>
                <w:rPr>
                  <w:rStyle w:val="Hyperlink"/>
                  <w:rFonts w:eastAsia="Arial" w:cs="Arial"/>
                  <w:szCs w:val="24"/>
                </w:rPr>
                <w:t>https://www.medicines.org.uk/emc/product/2949/smpc</w:t>
              </w:r>
            </w:hyperlink>
            <w:r>
              <w:rPr>
                <w:rFonts w:eastAsia="Arial" w:cs="Arial"/>
                <w:szCs w:val="24"/>
              </w:rPr>
              <w:t xml:space="preserve"> on 20/10/2023.</w:t>
            </w:r>
          </w:p>
          <w:p w14:paraId="36B42A54" w14:textId="7C755EB5" w:rsidR="00067A0E" w:rsidRDefault="00067A0E" w:rsidP="00067A0E">
            <w:pPr>
              <w:pStyle w:val="ListParagraph"/>
              <w:numPr>
                <w:ilvl w:val="0"/>
                <w:numId w:val="63"/>
              </w:numPr>
              <w:spacing w:before="0" w:after="50"/>
              <w:rPr>
                <w:rFonts w:eastAsia="Arial" w:cs="Arial"/>
                <w:szCs w:val="24"/>
              </w:rPr>
            </w:pPr>
            <w:r>
              <w:rPr>
                <w:rFonts w:eastAsia="Arial" w:cs="Arial"/>
                <w:szCs w:val="24"/>
              </w:rPr>
              <w:t xml:space="preserve">British Society of Rheumatology and British Health Professionals in Rheumatology. 2017. </w:t>
            </w:r>
            <w:hyperlink r:id="rId58" w:history="1">
              <w:r>
                <w:rPr>
                  <w:rStyle w:val="Hyperlink"/>
                  <w:rFonts w:eastAsia="Arial" w:cs="Arial"/>
                  <w:szCs w:val="24"/>
                </w:rPr>
                <w:t>Guidelines for the prescription and monitoring of non-biologic disease-modifying anti-rheumatic drugs</w:t>
              </w:r>
            </w:hyperlink>
            <w:r>
              <w:rPr>
                <w:rFonts w:eastAsia="Arial" w:cs="Arial"/>
                <w:szCs w:val="24"/>
              </w:rPr>
              <w:t>. Accessed 20/10/2023.</w:t>
            </w:r>
          </w:p>
          <w:p w14:paraId="38C89848" w14:textId="27B40E28" w:rsidR="00067A0E" w:rsidRDefault="00067A0E" w:rsidP="00067A0E">
            <w:pPr>
              <w:pStyle w:val="ListParagraph"/>
              <w:numPr>
                <w:ilvl w:val="0"/>
                <w:numId w:val="63"/>
              </w:numPr>
              <w:spacing w:before="0" w:after="50"/>
              <w:rPr>
                <w:rFonts w:eastAsia="Arial" w:cs="Arial"/>
                <w:szCs w:val="24"/>
              </w:rPr>
            </w:pPr>
            <w:r w:rsidRPr="000119E8">
              <w:rPr>
                <w:rFonts w:eastAsia="Arial" w:cs="Arial"/>
                <w:szCs w:val="24"/>
              </w:rPr>
              <w:t xml:space="preserve">British Society for Rheumatology </w:t>
            </w:r>
            <w:r>
              <w:rPr>
                <w:rFonts w:eastAsia="Arial" w:cs="Arial"/>
                <w:szCs w:val="24"/>
              </w:rPr>
              <w:t xml:space="preserve">2023. </w:t>
            </w:r>
            <w:hyperlink r:id="rId59" w:history="1">
              <w:r w:rsidRPr="000119E8">
                <w:rPr>
                  <w:rStyle w:val="Hyperlink"/>
                  <w:rFonts w:eastAsia="Arial" w:cs="Arial"/>
                  <w:szCs w:val="24"/>
                </w:rPr>
                <w:t>Guideline on prescribing drugs in pregnancy and breastfeeding: immunomodulatory anti-rheumatic drugs and corticosteroids</w:t>
              </w:r>
            </w:hyperlink>
            <w:r>
              <w:rPr>
                <w:rFonts w:eastAsia="Arial" w:cs="Arial"/>
                <w:szCs w:val="24"/>
              </w:rPr>
              <w:t xml:space="preserve">. Accessed </w:t>
            </w:r>
            <w:r w:rsidR="00F8738F">
              <w:rPr>
                <w:rFonts w:eastAsia="Arial" w:cs="Arial"/>
                <w:szCs w:val="24"/>
              </w:rPr>
              <w:t xml:space="preserve">via </w:t>
            </w:r>
            <w:hyperlink r:id="rId60" w:history="1">
              <w:r w:rsidR="00F8738F" w:rsidRPr="00E820E6">
                <w:rPr>
                  <w:rStyle w:val="Hyperlink"/>
                  <w:rFonts w:eastAsia="Arial" w:cs="Arial"/>
                  <w:szCs w:val="24"/>
                </w:rPr>
                <w:t>https://academic.oup.com/rheumatology/article/62/4/e48/6783012</w:t>
              </w:r>
            </w:hyperlink>
            <w:r w:rsidR="00F8738F">
              <w:rPr>
                <w:rFonts w:eastAsia="Arial" w:cs="Arial"/>
                <w:szCs w:val="24"/>
              </w:rPr>
              <w:t xml:space="preserve"> on </w:t>
            </w:r>
            <w:r>
              <w:rPr>
                <w:rFonts w:eastAsia="Arial" w:cs="Arial"/>
                <w:szCs w:val="24"/>
              </w:rPr>
              <w:t>20/10/2023.</w:t>
            </w:r>
          </w:p>
          <w:p w14:paraId="0286CBBD" w14:textId="4693A865" w:rsidR="00067A0E" w:rsidRDefault="00067A0E" w:rsidP="00067A0E">
            <w:pPr>
              <w:pStyle w:val="ListParagraph"/>
              <w:numPr>
                <w:ilvl w:val="0"/>
                <w:numId w:val="63"/>
              </w:numPr>
              <w:spacing w:before="0" w:after="50"/>
              <w:rPr>
                <w:rFonts w:eastAsia="Arial" w:cs="Arial"/>
                <w:szCs w:val="24"/>
              </w:rPr>
            </w:pPr>
            <w:r>
              <w:rPr>
                <w:rFonts w:eastAsia="Arial" w:cs="Arial"/>
                <w:szCs w:val="24"/>
              </w:rPr>
              <w:t xml:space="preserve">British Association of Dermatologists. 2011. </w:t>
            </w:r>
            <w:hyperlink r:id="rId61" w:history="1">
              <w:r>
                <w:rPr>
                  <w:rStyle w:val="Hyperlink"/>
                  <w:rFonts w:eastAsia="Arial" w:cs="Arial"/>
                  <w:szCs w:val="24"/>
                </w:rPr>
                <w:t>Guidelines for the safe and effective prescribing of azathioprine</w:t>
              </w:r>
            </w:hyperlink>
            <w:r>
              <w:rPr>
                <w:rFonts w:eastAsia="Arial" w:cs="Arial"/>
                <w:szCs w:val="24"/>
              </w:rPr>
              <w:t>. Accessed 01/10/2020.</w:t>
            </w:r>
          </w:p>
          <w:p w14:paraId="0842D360" w14:textId="36623927" w:rsidR="00067A0E" w:rsidRDefault="00067A0E" w:rsidP="00067A0E">
            <w:pPr>
              <w:pStyle w:val="ListParagraph"/>
              <w:numPr>
                <w:ilvl w:val="0"/>
                <w:numId w:val="63"/>
              </w:numPr>
              <w:spacing w:before="0" w:after="50"/>
              <w:rPr>
                <w:rFonts w:eastAsia="Arial" w:cs="Arial"/>
                <w:szCs w:val="24"/>
              </w:rPr>
            </w:pPr>
            <w:r>
              <w:rPr>
                <w:rFonts w:eastAsia="Arial" w:cs="Arial"/>
                <w:szCs w:val="24"/>
              </w:rPr>
              <w:t xml:space="preserve">British Association of Dermatologists. Azathioprine Patient Information Leaflet. September 2021 </w:t>
            </w:r>
            <w:r>
              <w:t xml:space="preserve">Accessed via </w:t>
            </w:r>
            <w:hyperlink r:id="rId62" w:history="1">
              <w:r w:rsidRPr="005A430A">
                <w:rPr>
                  <w:rStyle w:val="Hyperlink"/>
                </w:rPr>
                <w:t>http://www.bad.org.uk/pils/azathioprine/</w:t>
              </w:r>
            </w:hyperlink>
            <w:r>
              <w:t xml:space="preserve"> on 31/10/2023. </w:t>
            </w:r>
          </w:p>
          <w:p w14:paraId="06B3C8D2" w14:textId="71375446" w:rsidR="00067A0E" w:rsidRDefault="00067A0E" w:rsidP="00067A0E">
            <w:pPr>
              <w:pStyle w:val="ListParagraph"/>
              <w:numPr>
                <w:ilvl w:val="0"/>
                <w:numId w:val="63"/>
              </w:numPr>
              <w:spacing w:before="0" w:after="50"/>
              <w:rPr>
                <w:rFonts w:eastAsia="Arial" w:cs="Arial"/>
                <w:szCs w:val="24"/>
              </w:rPr>
            </w:pPr>
            <w:r>
              <w:rPr>
                <w:rFonts w:eastAsia="Arial" w:cs="Arial"/>
                <w:szCs w:val="24"/>
              </w:rPr>
              <w:t xml:space="preserve">British Thoracic Society in collaboration with the Thoracic Society of Australia and New Zealand and the Irish Thoracic Society. 2008. </w:t>
            </w:r>
            <w:hyperlink r:id="rId63" w:history="1">
              <w:r>
                <w:rPr>
                  <w:rStyle w:val="Hyperlink"/>
                  <w:rFonts w:eastAsia="Arial" w:cs="Arial"/>
                  <w:szCs w:val="24"/>
                </w:rPr>
                <w:t>Interstitial lung disease guideline</w:t>
              </w:r>
            </w:hyperlink>
            <w:r>
              <w:rPr>
                <w:rFonts w:eastAsia="Arial" w:cs="Arial"/>
                <w:szCs w:val="24"/>
              </w:rPr>
              <w:t xml:space="preserve"> (archived). Accessed 31/10/2023.</w:t>
            </w:r>
          </w:p>
          <w:p w14:paraId="3A2BDA93" w14:textId="77777777" w:rsidR="00067A0E" w:rsidRDefault="00067A0E" w:rsidP="00067A0E">
            <w:pPr>
              <w:pStyle w:val="ListParagraph"/>
              <w:numPr>
                <w:ilvl w:val="0"/>
                <w:numId w:val="63"/>
              </w:numPr>
              <w:spacing w:before="0" w:after="50"/>
              <w:rPr>
                <w:rFonts w:eastAsia="Arial" w:cs="Arial"/>
                <w:szCs w:val="24"/>
              </w:rPr>
            </w:pPr>
            <w:r>
              <w:rPr>
                <w:rFonts w:eastAsia="Arial" w:cs="Arial"/>
                <w:szCs w:val="24"/>
              </w:rPr>
              <w:t xml:space="preserve">British Society of Gastroenterology. 2019. </w:t>
            </w:r>
            <w:hyperlink r:id="rId64" w:history="1">
              <w:r>
                <w:rPr>
                  <w:rStyle w:val="Hyperlink"/>
                  <w:rFonts w:eastAsia="Arial" w:cs="Arial"/>
                  <w:szCs w:val="24"/>
                </w:rPr>
                <w:t>Consensus guidelines on the management of inflammatory bowel disease in adults</w:t>
              </w:r>
            </w:hyperlink>
            <w:r>
              <w:rPr>
                <w:rFonts w:eastAsia="Arial" w:cs="Arial"/>
                <w:szCs w:val="24"/>
              </w:rPr>
              <w:t>.  Accessed 01/10/2020.</w:t>
            </w:r>
          </w:p>
          <w:p w14:paraId="3F6D101F" w14:textId="72A8E9BA" w:rsidR="00067A0E" w:rsidRDefault="00067A0E" w:rsidP="00067A0E">
            <w:pPr>
              <w:pStyle w:val="ListParagraph"/>
              <w:numPr>
                <w:ilvl w:val="0"/>
                <w:numId w:val="63"/>
              </w:numPr>
              <w:spacing w:before="0" w:after="50"/>
              <w:rPr>
                <w:rFonts w:eastAsia="Arial" w:cs="Arial"/>
                <w:szCs w:val="24"/>
              </w:rPr>
            </w:pPr>
            <w:r>
              <w:rPr>
                <w:rFonts w:eastAsia="Arial" w:cs="Arial"/>
                <w:szCs w:val="24"/>
              </w:rPr>
              <w:t xml:space="preserve">British Society of Gastroenterology. 2011. </w:t>
            </w:r>
            <w:hyperlink r:id="rId65" w:history="1">
              <w:r>
                <w:rPr>
                  <w:rStyle w:val="Hyperlink"/>
                  <w:rFonts w:eastAsia="Arial" w:cs="Arial"/>
                  <w:szCs w:val="24"/>
                </w:rPr>
                <w:t>Guidelines on the management of autoimmune hepatitis</w:t>
              </w:r>
            </w:hyperlink>
            <w:r>
              <w:rPr>
                <w:rFonts w:eastAsia="Arial" w:cs="Arial"/>
                <w:szCs w:val="24"/>
              </w:rPr>
              <w:t>. Accessed 01/10/2020.</w:t>
            </w:r>
          </w:p>
          <w:p w14:paraId="56105C96" w14:textId="7131C2F3" w:rsidR="00067A0E" w:rsidRDefault="00067A0E" w:rsidP="00067A0E">
            <w:pPr>
              <w:pStyle w:val="ListParagraph"/>
              <w:numPr>
                <w:ilvl w:val="0"/>
                <w:numId w:val="63"/>
              </w:numPr>
              <w:spacing w:before="0" w:after="50"/>
              <w:rPr>
                <w:rFonts w:eastAsia="Arial" w:cs="Arial"/>
                <w:szCs w:val="24"/>
              </w:rPr>
            </w:pPr>
            <w:r>
              <w:rPr>
                <w:rFonts w:eastAsia="Arial" w:cs="Arial"/>
                <w:szCs w:val="24"/>
              </w:rPr>
              <w:t xml:space="preserve">Association of British Neurologists. 2015. </w:t>
            </w:r>
            <w:hyperlink r:id="rId66" w:history="1">
              <w:r>
                <w:rPr>
                  <w:rStyle w:val="Hyperlink"/>
                  <w:rFonts w:eastAsia="Arial" w:cs="Arial"/>
                  <w:szCs w:val="24"/>
                </w:rPr>
                <w:t>Myasthenia gravis: management guidelines</w:t>
              </w:r>
            </w:hyperlink>
            <w:r>
              <w:rPr>
                <w:rFonts w:eastAsia="Arial" w:cs="Arial"/>
                <w:szCs w:val="24"/>
              </w:rPr>
              <w:t>. Accessed 31/10/2023.</w:t>
            </w:r>
          </w:p>
          <w:p w14:paraId="4CBCD2D7" w14:textId="1D10DD24" w:rsidR="00067A0E" w:rsidRDefault="00067A0E" w:rsidP="00067A0E">
            <w:pPr>
              <w:pStyle w:val="ListParagraph"/>
              <w:numPr>
                <w:ilvl w:val="0"/>
                <w:numId w:val="63"/>
              </w:numPr>
              <w:spacing w:before="0" w:after="50"/>
              <w:rPr>
                <w:rFonts w:eastAsia="Arial" w:cs="Arial"/>
                <w:szCs w:val="24"/>
              </w:rPr>
            </w:pPr>
            <w:r>
              <w:rPr>
                <w:rFonts w:eastAsia="Arial" w:cs="Arial"/>
                <w:szCs w:val="24"/>
              </w:rPr>
              <w:t xml:space="preserve">Public Health England. </w:t>
            </w:r>
            <w:hyperlink r:id="rId67" w:history="1">
              <w:r>
                <w:rPr>
                  <w:rStyle w:val="Hyperlink"/>
                  <w:rFonts w:eastAsia="Arial" w:cs="Arial"/>
                  <w:szCs w:val="24"/>
                </w:rPr>
                <w:t>Immunisation against infections disease: The Green Book</w:t>
              </w:r>
            </w:hyperlink>
            <w:r>
              <w:rPr>
                <w:rFonts w:eastAsia="Arial" w:cs="Arial"/>
                <w:szCs w:val="24"/>
              </w:rPr>
              <w:t>. Accessed 20/10/2023.</w:t>
            </w:r>
          </w:p>
          <w:p w14:paraId="02F14E9C" w14:textId="5A728005" w:rsidR="00067A0E" w:rsidRDefault="00067A0E" w:rsidP="00067A0E">
            <w:pPr>
              <w:pStyle w:val="ListParagraph"/>
              <w:numPr>
                <w:ilvl w:val="0"/>
                <w:numId w:val="63"/>
              </w:numPr>
              <w:spacing w:before="0" w:after="50"/>
              <w:rPr>
                <w:rFonts w:eastAsia="Arial" w:cs="Arial"/>
              </w:rPr>
            </w:pPr>
            <w:r>
              <w:rPr>
                <w:rFonts w:eastAsia="Arial" w:cs="Arial"/>
              </w:rPr>
              <w:t xml:space="preserve">Specialist Pharmacy Service. Lactation Safety Information: azathioprine. Reviewed September 2020. Accessed via </w:t>
            </w:r>
            <w:hyperlink r:id="rId68" w:history="1">
              <w:r>
                <w:rPr>
                  <w:rStyle w:val="Hyperlink"/>
                  <w:rFonts w:eastAsia="Arial" w:cs="Arial"/>
                </w:rPr>
                <w:t>https://www.sps.nhs.uk/medicines/azathioprine/</w:t>
              </w:r>
            </w:hyperlink>
            <w:r>
              <w:rPr>
                <w:rFonts w:eastAsia="Arial" w:cs="Arial"/>
              </w:rPr>
              <w:t xml:space="preserve"> on 20/10/2023.</w:t>
            </w:r>
          </w:p>
          <w:p w14:paraId="7E617B9A" w14:textId="75A63227" w:rsidR="00067A0E" w:rsidRDefault="00067A0E" w:rsidP="00067A0E">
            <w:pPr>
              <w:pStyle w:val="ListParagraph"/>
              <w:numPr>
                <w:ilvl w:val="0"/>
                <w:numId w:val="63"/>
              </w:numPr>
              <w:spacing w:before="0" w:after="50"/>
              <w:rPr>
                <w:rFonts w:eastAsia="Arial" w:cs="Arial"/>
                <w:szCs w:val="24"/>
              </w:rPr>
            </w:pPr>
            <w:r>
              <w:rPr>
                <w:rFonts w:eastAsia="Arial" w:cs="Arial"/>
                <w:szCs w:val="24"/>
              </w:rPr>
              <w:t xml:space="preserve">Specialist Pharmacy Service. Lactation Safety Information: mercaptopurine. Reviewed September 2020. Accessed via </w:t>
            </w:r>
            <w:hyperlink r:id="rId69" w:history="1">
              <w:r>
                <w:rPr>
                  <w:rStyle w:val="Hyperlink"/>
                  <w:rFonts w:eastAsia="Arial" w:cs="Arial"/>
                  <w:szCs w:val="24"/>
                </w:rPr>
                <w:t>https://www.sps.nhs.uk/medicines/mercaptopurine/</w:t>
              </w:r>
            </w:hyperlink>
            <w:r>
              <w:rPr>
                <w:rFonts w:eastAsia="Arial" w:cs="Arial"/>
                <w:szCs w:val="24"/>
              </w:rPr>
              <w:t xml:space="preserve"> on 20/10/2023.</w:t>
            </w:r>
          </w:p>
          <w:p w14:paraId="7CCFC758" w14:textId="03DF096B" w:rsidR="00067A0E" w:rsidRDefault="00067A0E" w:rsidP="00067A0E">
            <w:pPr>
              <w:pStyle w:val="ListParagraph"/>
              <w:numPr>
                <w:ilvl w:val="0"/>
                <w:numId w:val="63"/>
              </w:numPr>
              <w:spacing w:before="0" w:after="50"/>
              <w:rPr>
                <w:rFonts w:eastAsia="Arial" w:cs="Arial"/>
                <w:szCs w:val="24"/>
              </w:rPr>
            </w:pPr>
            <w:r>
              <w:rPr>
                <w:rFonts w:eastAsia="Arial" w:cs="Arial"/>
                <w:szCs w:val="24"/>
              </w:rPr>
              <w:t xml:space="preserve">UK Teratology Information Service. </w:t>
            </w:r>
            <w:proofErr w:type="spellStart"/>
            <w:r>
              <w:rPr>
                <w:rFonts w:eastAsia="Arial" w:cs="Arial"/>
                <w:szCs w:val="24"/>
              </w:rPr>
              <w:t>Toxbase</w:t>
            </w:r>
            <w:proofErr w:type="spellEnd"/>
            <w:r>
              <w:rPr>
                <w:rFonts w:eastAsia="Arial" w:cs="Arial"/>
                <w:szCs w:val="24"/>
              </w:rPr>
              <w:t xml:space="preserve"> monograph: Azathioprine or mercaptopurine in pregnancy. December 2019. Accessed via </w:t>
            </w:r>
            <w:hyperlink r:id="rId70" w:history="1">
              <w:r>
                <w:rPr>
                  <w:rStyle w:val="Hyperlink"/>
                  <w:rFonts w:eastAsia="Arial" w:cs="Arial"/>
                  <w:szCs w:val="24"/>
                </w:rPr>
                <w:t>www.toxbase.org</w:t>
              </w:r>
            </w:hyperlink>
            <w:r>
              <w:rPr>
                <w:rFonts w:eastAsia="Arial" w:cs="Arial"/>
                <w:szCs w:val="24"/>
              </w:rPr>
              <w:t xml:space="preserve"> on 20/10/2023.</w:t>
            </w:r>
          </w:p>
          <w:p w14:paraId="4A1F6A3D" w14:textId="1E78FC1B" w:rsidR="00067A0E" w:rsidRDefault="00067A0E" w:rsidP="00067A0E">
            <w:pPr>
              <w:pStyle w:val="ListParagraph"/>
              <w:numPr>
                <w:ilvl w:val="0"/>
                <w:numId w:val="63"/>
              </w:numPr>
              <w:spacing w:before="0" w:after="50"/>
              <w:rPr>
                <w:rFonts w:eastAsia="Arial" w:cs="Arial"/>
                <w:szCs w:val="24"/>
              </w:rPr>
            </w:pPr>
            <w:r>
              <w:rPr>
                <w:rFonts w:eastAsia="Arial" w:cs="Arial"/>
                <w:szCs w:val="24"/>
              </w:rPr>
              <w:t xml:space="preserve">UK Teratology Information Service. </w:t>
            </w:r>
            <w:proofErr w:type="spellStart"/>
            <w:r>
              <w:rPr>
                <w:rFonts w:eastAsia="Arial" w:cs="Arial"/>
                <w:szCs w:val="24"/>
              </w:rPr>
              <w:t>Toxbase</w:t>
            </w:r>
            <w:proofErr w:type="spellEnd"/>
            <w:r>
              <w:rPr>
                <w:rFonts w:eastAsia="Arial" w:cs="Arial"/>
                <w:szCs w:val="24"/>
              </w:rPr>
              <w:t xml:space="preserve"> monograph: Paternal use of azathioprine or mercaptopurine. December 2019. Accessed via </w:t>
            </w:r>
            <w:hyperlink r:id="rId71" w:history="1">
              <w:r>
                <w:rPr>
                  <w:rStyle w:val="Hyperlink"/>
                  <w:rFonts w:eastAsia="Arial" w:cs="Arial"/>
                  <w:szCs w:val="24"/>
                </w:rPr>
                <w:t>www.toxbase.org</w:t>
              </w:r>
            </w:hyperlink>
            <w:r>
              <w:rPr>
                <w:rFonts w:eastAsia="Arial" w:cs="Arial"/>
                <w:szCs w:val="24"/>
              </w:rPr>
              <w:t xml:space="preserve"> on 20/10/2023.</w:t>
            </w:r>
          </w:p>
          <w:p w14:paraId="323B75F6" w14:textId="5914DC25" w:rsidR="00067A0E" w:rsidRDefault="00067A0E" w:rsidP="00067A0E">
            <w:pPr>
              <w:pStyle w:val="ListParagraph"/>
              <w:numPr>
                <w:ilvl w:val="0"/>
                <w:numId w:val="63"/>
              </w:numPr>
              <w:spacing w:before="0" w:after="50"/>
              <w:rPr>
                <w:rFonts w:eastAsia="Arial" w:cs="Arial"/>
                <w:szCs w:val="24"/>
              </w:rPr>
            </w:pPr>
            <w:r>
              <w:rPr>
                <w:rFonts w:eastAsia="Arial" w:cs="Arial"/>
                <w:szCs w:val="24"/>
              </w:rPr>
              <w:t xml:space="preserve">The Renal Drug Database. Mercaptopurine monograph. Last reviewed 20/06/2018. Accessed via: </w:t>
            </w:r>
            <w:hyperlink r:id="rId72" w:history="1">
              <w:r>
                <w:rPr>
                  <w:rStyle w:val="Hyperlink"/>
                  <w:rFonts w:eastAsia="Arial" w:cs="Arial"/>
                  <w:szCs w:val="24"/>
                </w:rPr>
                <w:t>https://renaldrugdatabase.com/</w:t>
              </w:r>
            </w:hyperlink>
            <w:r>
              <w:rPr>
                <w:rFonts w:eastAsia="Arial" w:cs="Arial"/>
                <w:szCs w:val="24"/>
              </w:rPr>
              <w:t xml:space="preserve"> on 20/10/23. </w:t>
            </w:r>
          </w:p>
          <w:p w14:paraId="79E09CAF" w14:textId="104E5388" w:rsidR="001452C9" w:rsidRPr="001452C9" w:rsidRDefault="00067A0E" w:rsidP="001452C9">
            <w:pPr>
              <w:pStyle w:val="ListParagraph"/>
              <w:numPr>
                <w:ilvl w:val="0"/>
                <w:numId w:val="63"/>
              </w:numPr>
              <w:spacing w:before="0" w:after="50"/>
              <w:rPr>
                <w:rFonts w:cs="Arial"/>
              </w:rPr>
            </w:pPr>
            <w:r>
              <w:rPr>
                <w:rFonts w:eastAsia="Arial" w:cs="Arial"/>
                <w:szCs w:val="24"/>
              </w:rPr>
              <w:t xml:space="preserve">NICE Guidance: Crohn’s disease: management (NG129) May 2019. Accessed via: </w:t>
            </w:r>
            <w:hyperlink r:id="rId73" w:history="1">
              <w:r w:rsidR="001452C9" w:rsidRPr="005A430A">
                <w:rPr>
                  <w:rStyle w:val="Hyperlink"/>
                  <w:rFonts w:eastAsia="Arial" w:cs="Arial"/>
                  <w:szCs w:val="24"/>
                </w:rPr>
                <w:t>https://www.nice.org.uk/guidance/ng129 on 20/10/23</w:t>
              </w:r>
            </w:hyperlink>
            <w:r>
              <w:rPr>
                <w:rFonts w:eastAsia="Arial" w:cs="Arial"/>
                <w:szCs w:val="24"/>
              </w:rPr>
              <w:t>.</w:t>
            </w:r>
          </w:p>
          <w:p w14:paraId="2B0A6186" w14:textId="187E7818" w:rsidR="00067A0E" w:rsidRPr="00022B90" w:rsidRDefault="00067A0E" w:rsidP="001452C9">
            <w:pPr>
              <w:pStyle w:val="ListParagraph"/>
              <w:numPr>
                <w:ilvl w:val="0"/>
                <w:numId w:val="63"/>
              </w:numPr>
              <w:spacing w:before="0" w:after="50"/>
              <w:rPr>
                <w:rStyle w:val="Hyperlink"/>
                <w:rFonts w:cs="Arial"/>
                <w:color w:val="auto"/>
                <w:u w:val="none"/>
              </w:rPr>
            </w:pPr>
            <w:r>
              <w:rPr>
                <w:rFonts w:eastAsia="Arial" w:cs="Arial"/>
                <w:szCs w:val="24"/>
              </w:rPr>
              <w:t xml:space="preserve">NICE Guidance: Ulcerative colitis: management (NG130) May 2019. Accessed via: </w:t>
            </w:r>
            <w:hyperlink r:id="rId74" w:history="1">
              <w:r w:rsidRPr="00C90230">
                <w:rPr>
                  <w:rStyle w:val="Hyperlink"/>
                  <w:rFonts w:eastAsia="Arial" w:cs="Arial"/>
                  <w:szCs w:val="24"/>
                </w:rPr>
                <w:t>https://www.nice.org.uk/guidance/ng130</w:t>
              </w:r>
            </w:hyperlink>
            <w:r>
              <w:rPr>
                <w:rFonts w:eastAsia="Arial" w:cs="Arial"/>
                <w:color w:val="000000"/>
                <w:szCs w:val="24"/>
              </w:rPr>
              <w:t xml:space="preserve"> </w:t>
            </w:r>
            <w:r w:rsidRPr="00B92717">
              <w:rPr>
                <w:rStyle w:val="Hyperlink"/>
                <w:rFonts w:eastAsia="Arial" w:cs="Arial"/>
                <w:color w:val="000000"/>
                <w:szCs w:val="24"/>
                <w:u w:val="none"/>
              </w:rPr>
              <w:t xml:space="preserve">on </w:t>
            </w:r>
            <w:r w:rsidRPr="00115BF4">
              <w:rPr>
                <w:rStyle w:val="Hyperlink"/>
                <w:rFonts w:eastAsia="Arial" w:cs="Arial"/>
                <w:color w:val="000000"/>
                <w:szCs w:val="24"/>
                <w:u w:val="none"/>
              </w:rPr>
              <w:t>20/10/23</w:t>
            </w:r>
            <w:r>
              <w:rPr>
                <w:rStyle w:val="Hyperlink"/>
                <w:rFonts w:eastAsia="Arial" w:cs="Arial"/>
                <w:color w:val="000000"/>
                <w:szCs w:val="24"/>
                <w:u w:val="none"/>
              </w:rPr>
              <w:t>.</w:t>
            </w:r>
          </w:p>
          <w:p w14:paraId="0211A4DD" w14:textId="66CC1E2C" w:rsidR="00022B90" w:rsidRDefault="00022B90" w:rsidP="001452C9">
            <w:pPr>
              <w:pStyle w:val="ListParagraph"/>
              <w:numPr>
                <w:ilvl w:val="0"/>
                <w:numId w:val="63"/>
              </w:numPr>
              <w:spacing w:before="0" w:after="50"/>
              <w:rPr>
                <w:rFonts w:cs="Arial"/>
              </w:rPr>
            </w:pPr>
            <w:r>
              <w:rPr>
                <w:rFonts w:cs="Arial"/>
              </w:rPr>
              <w:t xml:space="preserve">Direct Healthcare Professional Communication. Azathioprine 75mg &amp; 100mg tablets. Risk of overdose if wrong dose prescribed or dispensed. Accessed via </w:t>
            </w:r>
            <w:hyperlink r:id="rId75" w:history="1">
              <w:r w:rsidR="00EF3BA1" w:rsidRPr="00EF3BA1">
                <w:rPr>
                  <w:rStyle w:val="Hyperlink"/>
                  <w:rFonts w:cs="Arial"/>
                </w:rPr>
                <w:t>https://assets.publishing.service.gov.uk/media/653f920b80884d0013f71d34/Azathioprine.pdf</w:t>
              </w:r>
              <w:r w:rsidR="00EF3BA1" w:rsidRPr="00D1704F">
                <w:rPr>
                  <w:rStyle w:val="Hyperlink"/>
                  <w:rFonts w:cs="Arial"/>
                </w:rPr>
                <w:t xml:space="preserve"> on 03/11/2023</w:t>
              </w:r>
            </w:hyperlink>
            <w:r>
              <w:rPr>
                <w:rFonts w:cs="Arial"/>
              </w:rPr>
              <w:t>.</w:t>
            </w:r>
          </w:p>
          <w:p w14:paraId="659996C3" w14:textId="77777777" w:rsidR="00EF3BA1" w:rsidRDefault="00EF3BA1" w:rsidP="001452C9">
            <w:pPr>
              <w:pStyle w:val="ListParagraph"/>
              <w:numPr>
                <w:ilvl w:val="0"/>
                <w:numId w:val="63"/>
              </w:numPr>
              <w:spacing w:before="0" w:after="50"/>
              <w:rPr>
                <w:rFonts w:cs="Arial"/>
              </w:rPr>
            </w:pPr>
            <w:r w:rsidRPr="00EF3BA1">
              <w:rPr>
                <w:rFonts w:cs="Arial"/>
              </w:rPr>
              <w:t xml:space="preserve">Specialist Pharmacy Service. Medicines Monitoring. </w:t>
            </w:r>
            <w:r>
              <w:rPr>
                <w:rFonts w:cs="Arial"/>
              </w:rPr>
              <w:t>Azathioprine</w:t>
            </w:r>
            <w:r w:rsidRPr="00EF3BA1">
              <w:rPr>
                <w:rFonts w:cs="Arial"/>
              </w:rPr>
              <w:t xml:space="preserve">. </w:t>
            </w:r>
            <w:r>
              <w:rPr>
                <w:rFonts w:cs="Arial"/>
              </w:rPr>
              <w:t>Last updated 20 September 2023.</w:t>
            </w:r>
            <w:r w:rsidRPr="00EF3BA1">
              <w:rPr>
                <w:rFonts w:cs="Arial"/>
              </w:rPr>
              <w:t xml:space="preserve"> Accessed via </w:t>
            </w:r>
            <w:hyperlink r:id="rId76" w:history="1">
              <w:r w:rsidRPr="00D1704F">
                <w:rPr>
                  <w:rStyle w:val="Hyperlink"/>
                  <w:rFonts w:cs="Arial"/>
                </w:rPr>
                <w:t>https://www.sps.nhs.uk/monitorings/azathioprine-monitoring/</w:t>
              </w:r>
            </w:hyperlink>
            <w:r>
              <w:rPr>
                <w:rFonts w:cs="Arial"/>
              </w:rPr>
              <w:t xml:space="preserve"> </w:t>
            </w:r>
            <w:r w:rsidRPr="00EF3BA1">
              <w:rPr>
                <w:rFonts w:cs="Arial"/>
              </w:rPr>
              <w:t xml:space="preserve">on </w:t>
            </w:r>
            <w:r>
              <w:rPr>
                <w:rFonts w:cs="Arial"/>
              </w:rPr>
              <w:t>04/12</w:t>
            </w:r>
            <w:r w:rsidRPr="00EF3BA1">
              <w:rPr>
                <w:rFonts w:cs="Arial"/>
              </w:rPr>
              <w:t>/2023.</w:t>
            </w:r>
          </w:p>
          <w:p w14:paraId="691F28DD" w14:textId="2EF7122C" w:rsidR="00EF3BA1" w:rsidRPr="007A56FB" w:rsidRDefault="00EF3BA1" w:rsidP="001452C9">
            <w:pPr>
              <w:pStyle w:val="ListParagraph"/>
              <w:numPr>
                <w:ilvl w:val="0"/>
                <w:numId w:val="63"/>
              </w:numPr>
              <w:spacing w:before="0" w:after="50"/>
              <w:rPr>
                <w:rFonts w:cs="Arial"/>
              </w:rPr>
            </w:pPr>
            <w:r w:rsidRPr="00EF3BA1">
              <w:rPr>
                <w:rFonts w:cs="Arial"/>
              </w:rPr>
              <w:lastRenderedPageBreak/>
              <w:t xml:space="preserve">Specialist Pharmacy Service. Medicines Monitoring. </w:t>
            </w:r>
            <w:r>
              <w:rPr>
                <w:rFonts w:cs="Arial"/>
              </w:rPr>
              <w:t>Mercaptopurine</w:t>
            </w:r>
            <w:r w:rsidRPr="00EF3BA1">
              <w:rPr>
                <w:rFonts w:cs="Arial"/>
              </w:rPr>
              <w:t xml:space="preserve">. Last updated 20 September 2023. Accessed via </w:t>
            </w:r>
            <w:hyperlink r:id="rId77" w:history="1">
              <w:r w:rsidRPr="00EF3BA1">
                <w:rPr>
                  <w:rStyle w:val="Hyperlink"/>
                  <w:rFonts w:cs="Arial"/>
                </w:rPr>
                <w:t>https://www.sps.nhs.uk/monitorings/mercaptopurine-monitoring/</w:t>
              </w:r>
            </w:hyperlink>
            <w:r>
              <w:rPr>
                <w:rFonts w:cs="Arial"/>
              </w:rPr>
              <w:t xml:space="preserve"> </w:t>
            </w:r>
            <w:r w:rsidRPr="00EF3BA1">
              <w:rPr>
                <w:rFonts w:cs="Arial"/>
              </w:rPr>
              <w:t>on 04/12/2023.</w:t>
            </w:r>
          </w:p>
        </w:tc>
      </w:tr>
      <w:tr w:rsidR="00767B99" w:rsidRPr="00F321FC" w14:paraId="5BFC9044" w14:textId="77777777" w:rsidTr="00BF174A">
        <w:tc>
          <w:tcPr>
            <w:tcW w:w="2268" w:type="dxa"/>
          </w:tcPr>
          <w:p w14:paraId="2578110D" w14:textId="586DDC3D" w:rsidR="00767B99" w:rsidRPr="00F321FC" w:rsidRDefault="00767B99" w:rsidP="00767B99">
            <w:pPr>
              <w:pStyle w:val="Heading2"/>
              <w:rPr>
                <w:rFonts w:cs="Arial"/>
              </w:rPr>
            </w:pPr>
            <w:bookmarkStart w:id="156" w:name="sixteen_read_with"/>
            <w:bookmarkStart w:id="157" w:name="_Toc149231800"/>
            <w:r w:rsidRPr="00F321FC">
              <w:rPr>
                <w:rFonts w:cs="Arial"/>
              </w:rPr>
              <w:lastRenderedPageBreak/>
              <w:t>To be read in conjunction with the following documents</w:t>
            </w:r>
            <w:bookmarkEnd w:id="156"/>
            <w:bookmarkEnd w:id="157"/>
          </w:p>
        </w:tc>
        <w:tc>
          <w:tcPr>
            <w:tcW w:w="8193" w:type="dxa"/>
          </w:tcPr>
          <w:p w14:paraId="1D359FBA" w14:textId="77777777" w:rsidR="00FB404F" w:rsidRPr="00FB404F" w:rsidRDefault="00FB404F" w:rsidP="00FB404F">
            <w:pPr>
              <w:pStyle w:val="ListParagraph"/>
              <w:numPr>
                <w:ilvl w:val="0"/>
                <w:numId w:val="22"/>
              </w:numPr>
              <w:ind w:left="357" w:hanging="357"/>
              <w:rPr>
                <w:rFonts w:eastAsia="Times New Roman" w:cs="Arial"/>
                <w:lang w:eastAsia="en-GB"/>
              </w:rPr>
            </w:pPr>
            <w:r w:rsidRPr="00FB404F">
              <w:rPr>
                <w:rFonts w:eastAsia="Times New Roman" w:cs="Arial"/>
                <w:lang w:eastAsia="en-GB"/>
              </w:rPr>
              <w:t xml:space="preserve">Shared Care for Medicines Guidance – A Standard Approach (RMOC). Available from </w:t>
            </w:r>
            <w:hyperlink r:id="rId78" w:history="1">
              <w:r w:rsidRPr="00FB404F">
                <w:rPr>
                  <w:rStyle w:val="Hyperlink"/>
                  <w:rFonts w:eastAsia="Times New Roman" w:cs="Arial"/>
                  <w:lang w:eastAsia="en-GB"/>
                </w:rPr>
                <w:t>https://www.sps.nhs.uk/articles/rmoc-shared-care-guidance/</w:t>
              </w:r>
            </w:hyperlink>
            <w:r w:rsidRPr="00FB404F">
              <w:rPr>
                <w:rFonts w:eastAsia="Times New Roman" w:cs="Arial"/>
                <w:lang w:eastAsia="en-GB"/>
              </w:rPr>
              <w:t xml:space="preserve"> </w:t>
            </w:r>
          </w:p>
          <w:p w14:paraId="2D3D56F2" w14:textId="77777777" w:rsidR="00FB404F" w:rsidRPr="00FB404F" w:rsidRDefault="00FB404F" w:rsidP="00FB404F">
            <w:pPr>
              <w:pStyle w:val="ListParagraph"/>
              <w:numPr>
                <w:ilvl w:val="0"/>
                <w:numId w:val="22"/>
              </w:numPr>
              <w:ind w:left="357" w:hanging="357"/>
              <w:rPr>
                <w:rFonts w:eastAsia="Times New Roman" w:cs="Arial"/>
                <w:lang w:eastAsia="en-GB"/>
              </w:rPr>
            </w:pPr>
            <w:r w:rsidRPr="00FB404F">
              <w:rPr>
                <w:rFonts w:eastAsia="Times New Roman" w:cs="Arial"/>
                <w:lang w:eastAsia="en-GB"/>
              </w:rPr>
              <w:t xml:space="preserve">NHSE guidance – </w:t>
            </w:r>
            <w:r w:rsidRPr="00FB404F">
              <w:rPr>
                <w:rFonts w:cs="Arial"/>
              </w:rPr>
              <w:t xml:space="preserve">Responsibility for prescribing between primary &amp; secondary/tertiary care. Available from </w:t>
            </w:r>
            <w:hyperlink r:id="rId79" w:history="1">
              <w:r w:rsidRPr="00FB404F">
                <w:rPr>
                  <w:rStyle w:val="Hyperlink"/>
                  <w:rFonts w:cs="Arial"/>
                </w:rPr>
                <w:t>https://www.england.nhs.uk/publication/responsibility-for-prescribing-between-primary-and-secondary-tertiary-care/</w:t>
              </w:r>
            </w:hyperlink>
            <w:r w:rsidRPr="00FB404F">
              <w:rPr>
                <w:rFonts w:cs="Arial"/>
              </w:rPr>
              <w:t xml:space="preserve"> </w:t>
            </w:r>
          </w:p>
          <w:p w14:paraId="253D5A7B" w14:textId="77777777" w:rsidR="00FB404F" w:rsidRPr="00FB404F" w:rsidRDefault="00FB404F" w:rsidP="00FB404F">
            <w:pPr>
              <w:pStyle w:val="ListParagraph"/>
              <w:numPr>
                <w:ilvl w:val="0"/>
                <w:numId w:val="22"/>
              </w:numPr>
              <w:ind w:left="357" w:hanging="357"/>
              <w:rPr>
                <w:rFonts w:eastAsia="Times New Roman" w:cs="Arial"/>
                <w:lang w:eastAsia="en-GB"/>
              </w:rPr>
            </w:pPr>
            <w:r w:rsidRPr="00FB404F">
              <w:rPr>
                <w:rFonts w:eastAsia="Times New Roman" w:cs="Arial"/>
                <w:lang w:eastAsia="en-GB"/>
              </w:rPr>
              <w:t xml:space="preserve">General Medical Council. Good practice in prescribing and managing medicines and devices. Shared care. Available from </w:t>
            </w:r>
            <w:hyperlink r:id="rId80" w:history="1">
              <w:r w:rsidRPr="00FB404F">
                <w:rPr>
                  <w:rStyle w:val="Hyperlink"/>
                  <w:rFonts w:eastAsia="Times New Roman" w:cs="Arial"/>
                  <w:lang w:eastAsia="en-GB"/>
                </w:rPr>
                <w:t>https://www.gmc-uk.org/ethical-guidance/ethical-guidance-for-doctors/good-practice-in-prescribing-and-managing-medicines-and-devices/shared-care</w:t>
              </w:r>
            </w:hyperlink>
            <w:r w:rsidRPr="00FB404F">
              <w:rPr>
                <w:rFonts w:eastAsia="Times New Roman" w:cs="Arial"/>
                <w:lang w:eastAsia="en-GB"/>
              </w:rPr>
              <w:t xml:space="preserve"> </w:t>
            </w:r>
          </w:p>
          <w:p w14:paraId="0A32DAB2" w14:textId="781DB999" w:rsidR="00767B99" w:rsidRPr="00FB404F" w:rsidRDefault="00FB404F" w:rsidP="00FB404F">
            <w:pPr>
              <w:pStyle w:val="References"/>
              <w:spacing w:after="60"/>
              <w:rPr>
                <w:rFonts w:cs="Arial"/>
              </w:rPr>
            </w:pPr>
            <w:r w:rsidRPr="00FB404F">
              <w:rPr>
                <w:rFonts w:eastAsia="Times New Roman" w:cs="Arial"/>
                <w:lang w:eastAsia="en-GB"/>
              </w:rPr>
              <w:t xml:space="preserve">NICE NG197: Shared decision making. Last updated June 2021. </w:t>
            </w:r>
            <w:hyperlink r:id="rId81" w:history="1">
              <w:r w:rsidRPr="00FB404F">
                <w:rPr>
                  <w:rStyle w:val="Hyperlink"/>
                  <w:rFonts w:eastAsia="Times New Roman" w:cs="Arial"/>
                  <w:lang w:eastAsia="en-GB"/>
                </w:rPr>
                <w:t>https://www.nice.org.uk/guidance/ng197/</w:t>
              </w:r>
            </w:hyperlink>
            <w:r w:rsidRPr="00FB404F">
              <w:rPr>
                <w:rFonts w:eastAsia="Times New Roman" w:cs="Arial"/>
                <w:lang w:eastAsia="en-GB"/>
              </w:rPr>
              <w:t>.</w:t>
            </w:r>
          </w:p>
        </w:tc>
      </w:tr>
    </w:tbl>
    <w:p w14:paraId="542C2C02" w14:textId="77777777" w:rsidR="00854C79" w:rsidRPr="00C72861" w:rsidRDefault="00854C79" w:rsidP="00C72861"/>
    <w:p w14:paraId="3B0B1FF8" w14:textId="39911C27" w:rsidR="003552BC" w:rsidRDefault="003552BC" w:rsidP="00F34C5E"/>
    <w:sectPr w:rsidR="003552BC" w:rsidSect="00BF1406">
      <w:footerReference w:type="default" r:id="rId82"/>
      <w:headerReference w:type="first" r:id="rId83"/>
      <w:pgSz w:w="11906" w:h="16838"/>
      <w:pgMar w:top="851" w:right="720" w:bottom="1135" w:left="720"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STANIFORTH, Rachel (NHS NORTH OF ENGLAND COMMISSIONING SUPPORT UNIT)" w:date="2025-01-06T15:37:00Z" w:initials="RS">
    <w:p w14:paraId="2B2495F0" w14:textId="77777777" w:rsidR="008C1AD6" w:rsidRDefault="008C1AD6" w:rsidP="008C1AD6">
      <w:pPr>
        <w:pStyle w:val="CommentText"/>
      </w:pPr>
      <w:r>
        <w:rPr>
          <w:rStyle w:val="CommentReference"/>
        </w:rPr>
        <w:annotationRef/>
      </w:r>
      <w:r>
        <w:t>Indication added as per York and Scarborough</w:t>
      </w:r>
    </w:p>
  </w:comment>
  <w:comment w:id="13" w:author="STANIFORTH, Rachel (NHS NORTH OF ENGLAND COMMISSIONING SUPPORT UNIT)" w:date="2025-01-06T15:38:00Z" w:initials="RS">
    <w:p w14:paraId="1216B885" w14:textId="77777777" w:rsidR="003F1A50" w:rsidRDefault="003F1A50" w:rsidP="003F1A50">
      <w:pPr>
        <w:pStyle w:val="CommentText"/>
      </w:pPr>
      <w:r>
        <w:rPr>
          <w:rStyle w:val="CommentReference"/>
        </w:rPr>
        <w:annotationRef/>
      </w:r>
      <w:r>
        <w:t>York and Scarborough - 8 weeks</w:t>
      </w:r>
    </w:p>
  </w:comment>
  <w:comment w:id="15" w:author="STANIFORTH, Rachel (NHS NORTH OF ENGLAND COMMISSIONING SUPPORT UNIT)" w:date="2025-01-06T15:38:00Z" w:initials="RS">
    <w:p w14:paraId="5EF91BB4" w14:textId="77777777" w:rsidR="003F1A50" w:rsidRDefault="003F1A50" w:rsidP="003F1A50">
      <w:pPr>
        <w:pStyle w:val="CommentText"/>
      </w:pPr>
      <w:r>
        <w:rPr>
          <w:rStyle w:val="CommentReference"/>
        </w:rPr>
        <w:annotationRef/>
      </w:r>
      <w:r>
        <w:t>York and Scarborough - 8 weeks</w:t>
      </w:r>
    </w:p>
  </w:comment>
  <w:comment w:id="17" w:author="STANIFORTH, Rachel (NHS NORTH OF ENGLAND COMMISSIONING SUPPORT UNIT)" w:date="2025-01-15T12:14:00Z" w:initials="SR(NOECSU">
    <w:p w14:paraId="0C8B86DF" w14:textId="77777777" w:rsidR="002B2F94" w:rsidRDefault="002B2F94" w:rsidP="002B2F94">
      <w:pPr>
        <w:pStyle w:val="CommentText"/>
      </w:pPr>
      <w:r>
        <w:rPr>
          <w:rStyle w:val="CommentReference"/>
        </w:rPr>
        <w:annotationRef/>
      </w:r>
      <w:r>
        <w:t xml:space="preserve">As per NHSE document - </w:t>
      </w:r>
      <w:hyperlink r:id="rId1" w:history="1">
        <w:r w:rsidRPr="00A93292">
          <w:rPr>
            <w:rStyle w:val="Hyperlink"/>
          </w:rPr>
          <w:t>https://www.england.nhs.uk/wp-content/uploads/2018/03/responsibility-prescribing-between-primary-secondary-care-v2.pdf</w:t>
        </w:r>
      </w:hyperlink>
      <w:r>
        <w:t xml:space="preserve"> which defines stable patients as “A patient who has been prescribed the medication for at least 3 months and monitored to demonstrate the treatment has been optimised and the response is consistent.”+ </w:t>
      </w:r>
    </w:p>
  </w:comment>
  <w:comment w:id="22" w:author="STANIFORTH, Rachel (NHS NORTH OF ENGLAND COMMISSIONING SUPPORT UNIT)" w:date="2025-01-06T15:39:00Z" w:initials="RS">
    <w:p w14:paraId="08F2E7C0" w14:textId="61A8EAF3" w:rsidR="00A53AFB" w:rsidRDefault="00A53AFB" w:rsidP="00A53AFB">
      <w:pPr>
        <w:pStyle w:val="CommentText"/>
      </w:pPr>
      <w:r>
        <w:rPr>
          <w:rStyle w:val="CommentReference"/>
        </w:rPr>
        <w:annotationRef/>
      </w:r>
      <w:r>
        <w:t>As per York and Scarborough</w:t>
      </w:r>
    </w:p>
  </w:comment>
  <w:comment w:id="25" w:author="SUFFILL, Natasha (CITY HEALTH CARE PARTNERSHIP CIC)" w:date="2025-01-15T12:01:00Z" w:initials="SC">
    <w:p w14:paraId="65AB86D1" w14:textId="7307F57E" w:rsidR="00A609A4" w:rsidRDefault="00000000">
      <w:pPr>
        <w:pStyle w:val="CommentText"/>
      </w:pPr>
      <w:r>
        <w:rPr>
          <w:rStyle w:val="CommentReference"/>
        </w:rPr>
        <w:annotationRef/>
      </w:r>
      <w:r w:rsidRPr="3E79923D">
        <w:t>Just for info- If this were to remain I don't think this could be administered under the national PGD, patients would not meet the inclusion criteria, therefore a prescriber would need to write a PSD specifically for the patient</w:t>
      </w:r>
    </w:p>
  </w:comment>
  <w:comment w:id="26" w:author="STANIFORTH, Rachel (NHS NORTH OF ENGLAND COMMISSIONING SUPPORT UNIT)" w:date="2025-01-06T15:39:00Z" w:initials="RS">
    <w:p w14:paraId="7FB76141" w14:textId="77777777" w:rsidR="00A53AFB" w:rsidRDefault="00A53AFB" w:rsidP="00A53AFB">
      <w:pPr>
        <w:pStyle w:val="CommentText"/>
      </w:pPr>
      <w:r>
        <w:rPr>
          <w:rStyle w:val="CommentReference"/>
        </w:rPr>
        <w:annotationRef/>
      </w:r>
      <w:r>
        <w:t>As per York and Scarborough</w:t>
      </w:r>
    </w:p>
  </w:comment>
  <w:comment w:id="31" w:author="STANIFORTH, Rachel (NHS NORTH OF ENGLAND COMMISSIONING SUPPORT UNIT)" w:date="2025-01-06T15:40:00Z" w:initials="RS">
    <w:p w14:paraId="6C1609F9" w14:textId="77777777" w:rsidR="00A53AFB" w:rsidRDefault="00A53AFB" w:rsidP="00A53AFB">
      <w:pPr>
        <w:pStyle w:val="CommentText"/>
      </w:pPr>
      <w:r>
        <w:rPr>
          <w:rStyle w:val="CommentReference"/>
        </w:rPr>
        <w:annotationRef/>
      </w:r>
      <w:r>
        <w:t>As per York and Scarborough</w:t>
      </w:r>
    </w:p>
  </w:comment>
  <w:comment w:id="36" w:author="STANIFORTH, Rachel (NHS NORTH OF ENGLAND COMMISSIONING SUPPORT UNIT)" w:date="2025-01-06T15:40:00Z" w:initials="RS">
    <w:p w14:paraId="67E51474" w14:textId="77777777" w:rsidR="00A53AFB" w:rsidRDefault="00A53AFB" w:rsidP="00A53AFB">
      <w:pPr>
        <w:pStyle w:val="CommentText"/>
      </w:pPr>
      <w:r>
        <w:rPr>
          <w:rStyle w:val="CommentReference"/>
        </w:rPr>
        <w:annotationRef/>
      </w:r>
      <w:r>
        <w:t>As per York and Scarborough</w:t>
      </w:r>
    </w:p>
  </w:comment>
  <w:comment w:id="44" w:author="STANIFORTH, Rachel (NHS NORTH OF ENGLAND COMMISSIONING SUPPORT UNIT)" w:date="2025-01-06T15:41:00Z" w:initials="RS">
    <w:p w14:paraId="607CC153" w14:textId="77777777" w:rsidR="001F4179" w:rsidRDefault="00B133BF" w:rsidP="001F4179">
      <w:pPr>
        <w:pStyle w:val="CommentText"/>
      </w:pPr>
      <w:r>
        <w:rPr>
          <w:rStyle w:val="CommentReference"/>
        </w:rPr>
        <w:annotationRef/>
      </w:r>
      <w:r w:rsidR="001F4179">
        <w:t>York and Scarborough less than 2.0 - reflects local lab reporting</w:t>
      </w:r>
    </w:p>
  </w:comment>
  <w:comment w:id="45" w:author="STANIFORTH, Rachel (NHS NORTH OF ENGLAND COMMISSIONING SUPPORT UNIT)" w:date="2025-01-06T15:41:00Z" w:initials="RS">
    <w:p w14:paraId="24F94C62" w14:textId="77777777" w:rsidR="001F4179" w:rsidRDefault="00B133BF" w:rsidP="001F4179">
      <w:pPr>
        <w:pStyle w:val="CommentText"/>
      </w:pPr>
      <w:r>
        <w:rPr>
          <w:rStyle w:val="CommentReference"/>
        </w:rPr>
        <w:annotationRef/>
      </w:r>
      <w:r w:rsidR="001F4179">
        <w:t>York and Scarborough less than 150 - reflects local lab reporting</w:t>
      </w:r>
    </w:p>
  </w:comment>
  <w:comment w:id="90" w:author="STANIFORTH, Rachel (NHS NORTH OF ENGLAND COMMISSIONING SUPPORT UNIT)" w:date="2025-01-06T16:03:00Z" w:initials="RS">
    <w:p w14:paraId="41E594E0" w14:textId="77777777" w:rsidR="00DB3F7A" w:rsidRDefault="00DB3F7A" w:rsidP="00DB3F7A">
      <w:pPr>
        <w:pStyle w:val="CommentText"/>
      </w:pPr>
      <w:r>
        <w:rPr>
          <w:rStyle w:val="CommentReference"/>
        </w:rPr>
        <w:annotationRef/>
      </w:r>
      <w:r>
        <w:t>Check number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B2495F0" w15:done="0"/>
  <w15:commentEx w15:paraId="1216B885" w15:done="0"/>
  <w15:commentEx w15:paraId="5EF91BB4" w15:done="0"/>
  <w15:commentEx w15:paraId="0C8B86DF" w15:done="0"/>
  <w15:commentEx w15:paraId="08F2E7C0" w15:done="0"/>
  <w15:commentEx w15:paraId="65AB86D1" w15:done="0"/>
  <w15:commentEx w15:paraId="7FB76141" w15:done="0"/>
  <w15:commentEx w15:paraId="6C1609F9" w15:done="0"/>
  <w15:commentEx w15:paraId="67E51474" w15:done="0"/>
  <w15:commentEx w15:paraId="607CC153" w15:done="0"/>
  <w15:commentEx w15:paraId="24F94C62" w15:done="0"/>
  <w15:commentEx w15:paraId="41E594E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26772F" w16cex:dateUtc="2025-01-06T15:37:00Z"/>
  <w16cex:commentExtensible w16cex:durableId="2B267762" w16cex:dateUtc="2025-01-06T15:38:00Z"/>
  <w16cex:commentExtensible w16cex:durableId="2B267775" w16cex:dateUtc="2025-01-06T15:38:00Z"/>
  <w16cex:commentExtensible w16cex:durableId="2B32253C" w16cex:dateUtc="2025-01-15T12:14:00Z"/>
  <w16cex:commentExtensible w16cex:durableId="2B26779F" w16cex:dateUtc="2025-01-06T15:39:00Z"/>
  <w16cex:commentExtensible w16cex:durableId="45AB5C0A" w16cex:dateUtc="2025-01-15T12:01:00Z"/>
  <w16cex:commentExtensible w16cex:durableId="2B2677BA" w16cex:dateUtc="2025-01-06T15:39:00Z"/>
  <w16cex:commentExtensible w16cex:durableId="2B2677D9" w16cex:dateUtc="2025-01-06T15:40:00Z"/>
  <w16cex:commentExtensible w16cex:durableId="2B2677ED" w16cex:dateUtc="2025-01-06T15:40:00Z"/>
  <w16cex:commentExtensible w16cex:durableId="2B267829" w16cex:dateUtc="2025-01-06T15:41:00Z"/>
  <w16cex:commentExtensible w16cex:durableId="2B267842" w16cex:dateUtc="2025-01-06T15:41:00Z"/>
  <w16cex:commentExtensible w16cex:durableId="2B267D46" w16cex:dateUtc="2025-01-06T16: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B2495F0" w16cid:durableId="2B26772F"/>
  <w16cid:commentId w16cid:paraId="1216B885" w16cid:durableId="2B267762"/>
  <w16cid:commentId w16cid:paraId="5EF91BB4" w16cid:durableId="2B267775"/>
  <w16cid:commentId w16cid:paraId="0C8B86DF" w16cid:durableId="2B32253C"/>
  <w16cid:commentId w16cid:paraId="08F2E7C0" w16cid:durableId="2B26779F"/>
  <w16cid:commentId w16cid:paraId="65AB86D1" w16cid:durableId="45AB5C0A"/>
  <w16cid:commentId w16cid:paraId="7FB76141" w16cid:durableId="2B2677BA"/>
  <w16cid:commentId w16cid:paraId="6C1609F9" w16cid:durableId="2B2677D9"/>
  <w16cid:commentId w16cid:paraId="67E51474" w16cid:durableId="2B2677ED"/>
  <w16cid:commentId w16cid:paraId="607CC153" w16cid:durableId="2B267829"/>
  <w16cid:commentId w16cid:paraId="24F94C62" w16cid:durableId="2B267842"/>
  <w16cid:commentId w16cid:paraId="41E594E0" w16cid:durableId="2B267D4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D791B" w14:textId="77777777" w:rsidR="00A471FC" w:rsidRDefault="00A471FC" w:rsidP="00E83C66">
      <w:pPr>
        <w:spacing w:after="0" w:line="240" w:lineRule="auto"/>
      </w:pPr>
      <w:r>
        <w:separator/>
      </w:r>
    </w:p>
  </w:endnote>
  <w:endnote w:type="continuationSeparator" w:id="0">
    <w:p w14:paraId="0006771F" w14:textId="77777777" w:rsidR="00A471FC" w:rsidRDefault="00A471FC" w:rsidP="00E83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3FF3A" w14:textId="56C5F441" w:rsidR="00B92717" w:rsidRPr="00003E35" w:rsidRDefault="00CC4648" w:rsidP="00003E35">
    <w:pPr>
      <w:pStyle w:val="Footer"/>
    </w:pPr>
    <w:r w:rsidRPr="00003E35">
      <w:t xml:space="preserve">Shared care protocol: </w:t>
    </w:r>
    <w:r w:rsidR="00067A0E">
      <w:t>azathioprine and mercaptopurine</w:t>
    </w:r>
    <w:r w:rsidRPr="00003E35">
      <w:t xml:space="preserve"> in adults </w:t>
    </w:r>
    <w:r w:rsidR="00F653CF">
      <w:t>(non-transplant)</w:t>
    </w:r>
    <w:r w:rsidRPr="00003E35">
      <w:tab/>
    </w:r>
    <w:r w:rsidRPr="00003E35">
      <w:tab/>
    </w:r>
    <w:r w:rsidR="00B92717">
      <w:t>RDTC v1.</w:t>
    </w:r>
    <w:r w:rsidR="00D42569">
      <w:t>2</w:t>
    </w:r>
  </w:p>
  <w:p w14:paraId="505A2D92" w14:textId="6DBE282E" w:rsidR="00BF1406" w:rsidRDefault="00CC4648" w:rsidP="00003E35">
    <w:pPr>
      <w:pStyle w:val="Footer"/>
    </w:pPr>
    <w:r w:rsidRPr="00003E35">
      <w:t xml:space="preserve">Clinical content reviewed by RDTC: </w:t>
    </w:r>
    <w:r w:rsidR="00067A0E">
      <w:t>20</w:t>
    </w:r>
    <w:r w:rsidR="00067A0E" w:rsidRPr="00067A0E">
      <w:rPr>
        <w:vertAlign w:val="superscript"/>
      </w:rPr>
      <w:t>th</w:t>
    </w:r>
    <w:r w:rsidR="00067A0E">
      <w:t xml:space="preserve"> October 2023</w:t>
    </w:r>
    <w:r w:rsidRPr="00003E35">
      <w:tab/>
    </w:r>
    <w:r w:rsidRPr="00003E35">
      <w:tab/>
      <w:t xml:space="preserve">Approved by </w:t>
    </w:r>
    <w:r w:rsidRPr="00003E35">
      <w:rPr>
        <w:highlight w:val="yellow"/>
      </w:rPr>
      <w:t>xx</w:t>
    </w:r>
    <w:r w:rsidRPr="00003E35">
      <w:t xml:space="preserve"> ICB: DATE</w:t>
    </w:r>
  </w:p>
  <w:p w14:paraId="78E85FA3" w14:textId="00761999" w:rsidR="00F5392E" w:rsidRPr="00F5392E" w:rsidRDefault="00F5392E" w:rsidP="00F5392E">
    <w:pPr>
      <w:pStyle w:val="Footer"/>
      <w:jc w:val="right"/>
    </w:pPr>
    <w:r w:rsidRPr="00F5392E">
      <w:t xml:space="preserve">Page </w:t>
    </w:r>
    <w:r w:rsidRPr="00F5392E">
      <w:fldChar w:fldCharType="begin"/>
    </w:r>
    <w:r w:rsidRPr="00F5392E">
      <w:instrText xml:space="preserve"> PAGE  \* Arabic  \* MERGEFORMAT </w:instrText>
    </w:r>
    <w:r w:rsidRPr="00F5392E">
      <w:fldChar w:fldCharType="separate"/>
    </w:r>
    <w:r w:rsidR="00095BE9">
      <w:rPr>
        <w:noProof/>
      </w:rPr>
      <w:t>7</w:t>
    </w:r>
    <w:r w:rsidRPr="00F5392E">
      <w:fldChar w:fldCharType="end"/>
    </w:r>
    <w:r w:rsidRPr="00F5392E">
      <w:t xml:space="preserve"> of </w:t>
    </w:r>
    <w:fldSimple w:instr="NUMPAGES  \* Arabic  \* MERGEFORMAT">
      <w:r w:rsidR="00095BE9">
        <w:rPr>
          <w:noProof/>
        </w:rPr>
        <w:t>12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6C347" w14:textId="77777777" w:rsidR="00A471FC" w:rsidRDefault="00A471FC" w:rsidP="00E83C66">
      <w:pPr>
        <w:spacing w:after="0" w:line="240" w:lineRule="auto"/>
      </w:pPr>
      <w:r>
        <w:separator/>
      </w:r>
    </w:p>
  </w:footnote>
  <w:footnote w:type="continuationSeparator" w:id="0">
    <w:p w14:paraId="67E4EA1E" w14:textId="77777777" w:rsidR="00A471FC" w:rsidRDefault="00A471FC" w:rsidP="00E83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ABC3F" w14:textId="75F6414B" w:rsidR="00CB6622" w:rsidRPr="003C21D1" w:rsidRDefault="003C21D1" w:rsidP="003C21D1">
    <w:pPr>
      <w:pStyle w:val="Header"/>
      <w:spacing w:after="0"/>
    </w:pPr>
    <w:r>
      <w:rPr>
        <w:rFonts w:cs="Arial"/>
        <w:noProof/>
        <w:lang w:eastAsia="en-GB"/>
      </w:rPr>
      <w:drawing>
        <wp:inline distT="0" distB="0" distL="0" distR="0" wp14:anchorId="33D1984C" wp14:editId="0ACC67AA">
          <wp:extent cx="1639827" cy="1267971"/>
          <wp:effectExtent l="0" t="0" r="0" b="8890"/>
          <wp:docPr id="279330658" name="Picture 279330658" descr="Logo for the Regional Drug and Therapeutics Centre (RDTC). ">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330658" name="Picture 279330658" descr="Logo for the Regional Drug and Therapeutics Centre (RDTC). ">
                    <a:extLst>
                      <a:ext uri="{C183D7F6-B498-43B3-948B-1728B52AA6E4}">
                        <adec:decorative xmlns:adec="http://schemas.microsoft.com/office/drawing/2017/decorative" val="0"/>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639827" cy="1267971"/>
                  </a:xfrm>
                  <a:prstGeom prst="rect">
                    <a:avLst/>
                  </a:prstGeom>
                </pic:spPr>
              </pic:pic>
            </a:graphicData>
          </a:graphic>
        </wp:inline>
      </w:drawing>
    </w:r>
    <w:r>
      <w:rPr>
        <w:b/>
        <w:bCs/>
      </w:rPr>
      <w:tab/>
    </w:r>
    <w:r w:rsidRPr="001179FD">
      <w:rPr>
        <w:rStyle w:val="Heading1Char"/>
      </w:rPr>
      <w:t>Shared care protocol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45CE7"/>
    <w:multiLevelType w:val="hybridMultilevel"/>
    <w:tmpl w:val="914692A0"/>
    <w:lvl w:ilvl="0" w:tplc="08090005">
      <w:start w:val="1"/>
      <w:numFmt w:val="bullet"/>
      <w:lvlText w:val=""/>
      <w:lvlJc w:val="left"/>
      <w:pPr>
        <w:ind w:left="2520" w:hanging="360"/>
      </w:pPr>
      <w:rPr>
        <w:rFonts w:ascii="Wingdings" w:hAnsi="Wingdings" w:hint="default"/>
        <w:b w:val="0"/>
        <w:color w:val="auto"/>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 w15:restartNumberingAfterBreak="0">
    <w:nsid w:val="05AF464B"/>
    <w:multiLevelType w:val="hybridMultilevel"/>
    <w:tmpl w:val="519884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CD44F35"/>
    <w:multiLevelType w:val="hybridMultilevel"/>
    <w:tmpl w:val="B81CAE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CD73EDF"/>
    <w:multiLevelType w:val="hybridMultilevel"/>
    <w:tmpl w:val="815C37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DA23841"/>
    <w:multiLevelType w:val="hybridMultilevel"/>
    <w:tmpl w:val="67CEB54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15:restartNumberingAfterBreak="0">
    <w:nsid w:val="0E045B69"/>
    <w:multiLevelType w:val="hybridMultilevel"/>
    <w:tmpl w:val="367695B0"/>
    <w:lvl w:ilvl="0" w:tplc="178C9B6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8E60A6"/>
    <w:multiLevelType w:val="hybridMultilevel"/>
    <w:tmpl w:val="0CCEB132"/>
    <w:lvl w:ilvl="0" w:tplc="178C9B6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6A3C92"/>
    <w:multiLevelType w:val="hybridMultilevel"/>
    <w:tmpl w:val="04A474C8"/>
    <w:lvl w:ilvl="0" w:tplc="E626FE08">
      <w:start w:val="1"/>
      <w:numFmt w:val="bullet"/>
      <w:lvlText w:val=""/>
      <w:lvlJc w:val="left"/>
      <w:pPr>
        <w:ind w:left="644" w:hanging="360"/>
      </w:pPr>
      <w:rPr>
        <w:rFonts w:ascii="Symbol" w:hAnsi="Symbol" w:hint="default"/>
        <w:sz w:val="24"/>
      </w:rPr>
    </w:lvl>
    <w:lvl w:ilvl="1" w:tplc="08090003">
      <w:start w:val="1"/>
      <w:numFmt w:val="bullet"/>
      <w:lvlText w:val="o"/>
      <w:lvlJc w:val="left"/>
      <w:pPr>
        <w:ind w:left="1440" w:hanging="360"/>
      </w:pPr>
      <w:rPr>
        <w:rFonts w:ascii="Courier New" w:hAnsi="Courier New" w:cs="Courier New" w:hint="default"/>
      </w:rPr>
    </w:lvl>
    <w:lvl w:ilvl="2" w:tplc="84DC7B74">
      <w:numFmt w:val="bullet"/>
      <w:lvlText w:val=""/>
      <w:lvlJc w:val="left"/>
      <w:pPr>
        <w:ind w:left="2160" w:hanging="360"/>
      </w:pPr>
      <w:rPr>
        <w:rFonts w:ascii="Calibri" w:eastAsiaTheme="minorHAnsi"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4E6097"/>
    <w:multiLevelType w:val="hybridMultilevel"/>
    <w:tmpl w:val="4EB6247A"/>
    <w:lvl w:ilvl="0" w:tplc="AB30C4F2">
      <w:numFmt w:val="bullet"/>
      <w:lvlText w:val="•"/>
      <w:lvlJc w:val="left"/>
      <w:pPr>
        <w:ind w:left="720" w:hanging="360"/>
      </w:pPr>
      <w:rPr>
        <w:rFonts w:ascii="Arial" w:eastAsiaTheme="minorHAnsi" w:hAnsi="Arial" w:hint="default"/>
        <w:b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D61B41"/>
    <w:multiLevelType w:val="hybridMultilevel"/>
    <w:tmpl w:val="48043C8C"/>
    <w:lvl w:ilvl="0" w:tplc="0809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0" w15:restartNumberingAfterBreak="0">
    <w:nsid w:val="1C470498"/>
    <w:multiLevelType w:val="hybridMultilevel"/>
    <w:tmpl w:val="EE6C3A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21C3B44"/>
    <w:multiLevelType w:val="hybridMultilevel"/>
    <w:tmpl w:val="B6EC0C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2584CB4"/>
    <w:multiLevelType w:val="hybridMultilevel"/>
    <w:tmpl w:val="95F080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65B1A05"/>
    <w:multiLevelType w:val="hybridMultilevel"/>
    <w:tmpl w:val="DD50FE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7941E9E"/>
    <w:multiLevelType w:val="hybridMultilevel"/>
    <w:tmpl w:val="BF3CFC7A"/>
    <w:lvl w:ilvl="0" w:tplc="F940AB9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1635E53"/>
    <w:multiLevelType w:val="hybridMultilevel"/>
    <w:tmpl w:val="9D38E3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2B3372C"/>
    <w:multiLevelType w:val="hybridMultilevel"/>
    <w:tmpl w:val="C4F0D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3272D8D"/>
    <w:multiLevelType w:val="hybridMultilevel"/>
    <w:tmpl w:val="85EE6B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44A2877"/>
    <w:multiLevelType w:val="hybridMultilevel"/>
    <w:tmpl w:val="979241D0"/>
    <w:lvl w:ilvl="0" w:tplc="9FB8E7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58E42DA"/>
    <w:multiLevelType w:val="hybridMultilevel"/>
    <w:tmpl w:val="9BA0E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6046C50"/>
    <w:multiLevelType w:val="hybridMultilevel"/>
    <w:tmpl w:val="F81A83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36C73F66"/>
    <w:multiLevelType w:val="hybridMultilevel"/>
    <w:tmpl w:val="E4449F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82C2529"/>
    <w:multiLevelType w:val="hybridMultilevel"/>
    <w:tmpl w:val="B2C848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B835F9D"/>
    <w:multiLevelType w:val="hybridMultilevel"/>
    <w:tmpl w:val="887C73D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3BD80D61"/>
    <w:multiLevelType w:val="hybridMultilevel"/>
    <w:tmpl w:val="CAF240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E935B69"/>
    <w:multiLevelType w:val="hybridMultilevel"/>
    <w:tmpl w:val="2C646F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3F4C027F"/>
    <w:multiLevelType w:val="hybridMultilevel"/>
    <w:tmpl w:val="EFE24C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423242B8"/>
    <w:multiLevelType w:val="hybridMultilevel"/>
    <w:tmpl w:val="7CE0FB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5DE25A1"/>
    <w:multiLevelType w:val="hybridMultilevel"/>
    <w:tmpl w:val="440835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7EE2D6B"/>
    <w:multiLevelType w:val="hybridMultilevel"/>
    <w:tmpl w:val="4E8CC78E"/>
    <w:lvl w:ilvl="0" w:tplc="178C9B64">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9480811"/>
    <w:multiLevelType w:val="hybridMultilevel"/>
    <w:tmpl w:val="403005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CD83B6D"/>
    <w:multiLevelType w:val="hybridMultilevel"/>
    <w:tmpl w:val="E9D67A8E"/>
    <w:lvl w:ilvl="0" w:tplc="5A12B89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EA73571"/>
    <w:multiLevelType w:val="hybridMultilevel"/>
    <w:tmpl w:val="F30A88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4EB069E9"/>
    <w:multiLevelType w:val="hybridMultilevel"/>
    <w:tmpl w:val="973694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50477811"/>
    <w:multiLevelType w:val="hybridMultilevel"/>
    <w:tmpl w:val="F17849AE"/>
    <w:lvl w:ilvl="0" w:tplc="2ECC9050">
      <w:start w:val="1"/>
      <w:numFmt w:val="decimal"/>
      <w:pStyle w:val="Heading2"/>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51B01E5E"/>
    <w:multiLevelType w:val="hybridMultilevel"/>
    <w:tmpl w:val="7AC095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574A7FE9"/>
    <w:multiLevelType w:val="hybridMultilevel"/>
    <w:tmpl w:val="B31E16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5F6440DA"/>
    <w:multiLevelType w:val="hybridMultilevel"/>
    <w:tmpl w:val="5ACA72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5FB27EA0"/>
    <w:multiLevelType w:val="hybridMultilevel"/>
    <w:tmpl w:val="247290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60DB005A"/>
    <w:multiLevelType w:val="hybridMultilevel"/>
    <w:tmpl w:val="770C6174"/>
    <w:lvl w:ilvl="0" w:tplc="AB30C4F2">
      <w:numFmt w:val="bullet"/>
      <w:lvlText w:val="•"/>
      <w:lvlJc w:val="left"/>
      <w:pPr>
        <w:ind w:left="1080" w:hanging="360"/>
      </w:pPr>
      <w:rPr>
        <w:rFonts w:ascii="Arial" w:eastAsiaTheme="minorHAnsi" w:hAnsi="Arial" w:hint="default"/>
        <w:b w:val="0"/>
        <w:color w:val="auto"/>
      </w:rPr>
    </w:lvl>
    <w:lvl w:ilvl="1" w:tplc="08090003" w:tentative="1">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61971A72"/>
    <w:multiLevelType w:val="hybridMultilevel"/>
    <w:tmpl w:val="6DBA08C2"/>
    <w:lvl w:ilvl="0" w:tplc="178C9B64">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5956018"/>
    <w:multiLevelType w:val="hybridMultilevel"/>
    <w:tmpl w:val="6004E99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2" w15:restartNumberingAfterBreak="0">
    <w:nsid w:val="65BA4EFE"/>
    <w:multiLevelType w:val="hybridMultilevel"/>
    <w:tmpl w:val="5DDAE7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67405FB3"/>
    <w:multiLevelType w:val="hybridMultilevel"/>
    <w:tmpl w:val="3D4E336A"/>
    <w:lvl w:ilvl="0" w:tplc="F53A632C">
      <w:start w:val="1"/>
      <w:numFmt w:val="bullet"/>
      <w:lvlText w:val=""/>
      <w:lvlJc w:val="left"/>
      <w:pPr>
        <w:ind w:left="740" w:hanging="360"/>
      </w:pPr>
      <w:rPr>
        <w:rFonts w:ascii="Symbol" w:hAnsi="Symbol"/>
      </w:rPr>
    </w:lvl>
    <w:lvl w:ilvl="1" w:tplc="0B24DABE">
      <w:start w:val="1"/>
      <w:numFmt w:val="bullet"/>
      <w:lvlText w:val=""/>
      <w:lvlJc w:val="left"/>
      <w:pPr>
        <w:ind w:left="740" w:hanging="360"/>
      </w:pPr>
      <w:rPr>
        <w:rFonts w:ascii="Symbol" w:hAnsi="Symbol"/>
      </w:rPr>
    </w:lvl>
    <w:lvl w:ilvl="2" w:tplc="3A2628B2">
      <w:start w:val="1"/>
      <w:numFmt w:val="bullet"/>
      <w:lvlText w:val=""/>
      <w:lvlJc w:val="left"/>
      <w:pPr>
        <w:ind w:left="740" w:hanging="360"/>
      </w:pPr>
      <w:rPr>
        <w:rFonts w:ascii="Symbol" w:hAnsi="Symbol"/>
      </w:rPr>
    </w:lvl>
    <w:lvl w:ilvl="3" w:tplc="985445F8">
      <w:start w:val="1"/>
      <w:numFmt w:val="bullet"/>
      <w:lvlText w:val=""/>
      <w:lvlJc w:val="left"/>
      <w:pPr>
        <w:ind w:left="740" w:hanging="360"/>
      </w:pPr>
      <w:rPr>
        <w:rFonts w:ascii="Symbol" w:hAnsi="Symbol"/>
      </w:rPr>
    </w:lvl>
    <w:lvl w:ilvl="4" w:tplc="BEE8467C">
      <w:start w:val="1"/>
      <w:numFmt w:val="bullet"/>
      <w:lvlText w:val=""/>
      <w:lvlJc w:val="left"/>
      <w:pPr>
        <w:ind w:left="740" w:hanging="360"/>
      </w:pPr>
      <w:rPr>
        <w:rFonts w:ascii="Symbol" w:hAnsi="Symbol"/>
      </w:rPr>
    </w:lvl>
    <w:lvl w:ilvl="5" w:tplc="94168FD4">
      <w:start w:val="1"/>
      <w:numFmt w:val="bullet"/>
      <w:lvlText w:val=""/>
      <w:lvlJc w:val="left"/>
      <w:pPr>
        <w:ind w:left="740" w:hanging="360"/>
      </w:pPr>
      <w:rPr>
        <w:rFonts w:ascii="Symbol" w:hAnsi="Symbol"/>
      </w:rPr>
    </w:lvl>
    <w:lvl w:ilvl="6" w:tplc="272AF04E">
      <w:start w:val="1"/>
      <w:numFmt w:val="bullet"/>
      <w:lvlText w:val=""/>
      <w:lvlJc w:val="left"/>
      <w:pPr>
        <w:ind w:left="740" w:hanging="360"/>
      </w:pPr>
      <w:rPr>
        <w:rFonts w:ascii="Symbol" w:hAnsi="Symbol"/>
      </w:rPr>
    </w:lvl>
    <w:lvl w:ilvl="7" w:tplc="62805864">
      <w:start w:val="1"/>
      <w:numFmt w:val="bullet"/>
      <w:lvlText w:val=""/>
      <w:lvlJc w:val="left"/>
      <w:pPr>
        <w:ind w:left="740" w:hanging="360"/>
      </w:pPr>
      <w:rPr>
        <w:rFonts w:ascii="Symbol" w:hAnsi="Symbol"/>
      </w:rPr>
    </w:lvl>
    <w:lvl w:ilvl="8" w:tplc="84C4C044">
      <w:start w:val="1"/>
      <w:numFmt w:val="bullet"/>
      <w:lvlText w:val=""/>
      <w:lvlJc w:val="left"/>
      <w:pPr>
        <w:ind w:left="740" w:hanging="360"/>
      </w:pPr>
      <w:rPr>
        <w:rFonts w:ascii="Symbol" w:hAnsi="Symbol"/>
      </w:rPr>
    </w:lvl>
  </w:abstractNum>
  <w:abstractNum w:abstractNumId="44" w15:restartNumberingAfterBreak="0">
    <w:nsid w:val="6761480C"/>
    <w:multiLevelType w:val="hybridMultilevel"/>
    <w:tmpl w:val="61149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686945C6"/>
    <w:multiLevelType w:val="hybridMultilevel"/>
    <w:tmpl w:val="DB2CC392"/>
    <w:lvl w:ilvl="0" w:tplc="AB30C4F2">
      <w:numFmt w:val="bullet"/>
      <w:lvlText w:val="•"/>
      <w:lvlJc w:val="left"/>
      <w:pPr>
        <w:ind w:left="2520" w:hanging="360"/>
      </w:pPr>
      <w:rPr>
        <w:rFonts w:ascii="Arial" w:eastAsiaTheme="minorHAnsi" w:hAnsi="Arial" w:hint="default"/>
        <w:b w:val="0"/>
        <w:color w:val="auto"/>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46" w15:restartNumberingAfterBreak="0">
    <w:nsid w:val="68DC069E"/>
    <w:multiLevelType w:val="hybridMultilevel"/>
    <w:tmpl w:val="D5C44A9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7" w15:restartNumberingAfterBreak="0">
    <w:nsid w:val="68F25D56"/>
    <w:multiLevelType w:val="hybridMultilevel"/>
    <w:tmpl w:val="F31AD3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69FA75EC"/>
    <w:multiLevelType w:val="hybridMultilevel"/>
    <w:tmpl w:val="54AEFE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A1C7514"/>
    <w:multiLevelType w:val="hybridMultilevel"/>
    <w:tmpl w:val="B18CD2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6B98727B"/>
    <w:multiLevelType w:val="hybridMultilevel"/>
    <w:tmpl w:val="6B864AA2"/>
    <w:lvl w:ilvl="0" w:tplc="178C9B6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C42641B"/>
    <w:multiLevelType w:val="hybridMultilevel"/>
    <w:tmpl w:val="3C923F64"/>
    <w:lvl w:ilvl="0" w:tplc="9D321D5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6E574B5D"/>
    <w:multiLevelType w:val="hybridMultilevel"/>
    <w:tmpl w:val="4EA21D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70BE03CA"/>
    <w:multiLevelType w:val="hybridMultilevel"/>
    <w:tmpl w:val="8DAEC6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720E5AF9"/>
    <w:multiLevelType w:val="hybridMultilevel"/>
    <w:tmpl w:val="A858E1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72AD3579"/>
    <w:multiLevelType w:val="hybridMultilevel"/>
    <w:tmpl w:val="2A7059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74082F82"/>
    <w:multiLevelType w:val="hybridMultilevel"/>
    <w:tmpl w:val="AC76D0C0"/>
    <w:lvl w:ilvl="0" w:tplc="178C9B64">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7484494F"/>
    <w:multiLevelType w:val="hybridMultilevel"/>
    <w:tmpl w:val="607CD0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79FC011B"/>
    <w:multiLevelType w:val="hybridMultilevel"/>
    <w:tmpl w:val="308E1B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7AF73B9C"/>
    <w:multiLevelType w:val="hybridMultilevel"/>
    <w:tmpl w:val="41E454D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0" w15:restartNumberingAfterBreak="0">
    <w:nsid w:val="7BF118FB"/>
    <w:multiLevelType w:val="hybridMultilevel"/>
    <w:tmpl w:val="FD487B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7C715578"/>
    <w:multiLevelType w:val="hybridMultilevel"/>
    <w:tmpl w:val="43A48068"/>
    <w:lvl w:ilvl="0" w:tplc="32B83B1E">
      <w:start w:val="1"/>
      <w:numFmt w:val="bullet"/>
      <w:pStyle w:val="References"/>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7C7436F7"/>
    <w:multiLevelType w:val="hybridMultilevel"/>
    <w:tmpl w:val="B5F03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781993833">
    <w:abstractNumId w:val="7"/>
  </w:num>
  <w:num w:numId="2" w16cid:durableId="1201438252">
    <w:abstractNumId w:val="51"/>
  </w:num>
  <w:num w:numId="3" w16cid:durableId="611329428">
    <w:abstractNumId w:val="31"/>
  </w:num>
  <w:num w:numId="4" w16cid:durableId="1873035143">
    <w:abstractNumId w:val="7"/>
  </w:num>
  <w:num w:numId="5" w16cid:durableId="1375811100">
    <w:abstractNumId w:val="21"/>
  </w:num>
  <w:num w:numId="6" w16cid:durableId="951787967">
    <w:abstractNumId w:val="8"/>
  </w:num>
  <w:num w:numId="7" w16cid:durableId="1250118797">
    <w:abstractNumId w:val="39"/>
  </w:num>
  <w:num w:numId="8" w16cid:durableId="2052457015">
    <w:abstractNumId w:val="45"/>
  </w:num>
  <w:num w:numId="9" w16cid:durableId="1683048725">
    <w:abstractNumId w:val="0"/>
  </w:num>
  <w:num w:numId="10" w16cid:durableId="2083063541">
    <w:abstractNumId w:val="53"/>
  </w:num>
  <w:num w:numId="11" w16cid:durableId="787241505">
    <w:abstractNumId w:val="34"/>
  </w:num>
  <w:num w:numId="12" w16cid:durableId="2079326284">
    <w:abstractNumId w:val="14"/>
  </w:num>
  <w:num w:numId="13" w16cid:durableId="172452511">
    <w:abstractNumId w:val="18"/>
  </w:num>
  <w:num w:numId="14" w16cid:durableId="287979427">
    <w:abstractNumId w:val="61"/>
  </w:num>
  <w:num w:numId="15" w16cid:durableId="479689315">
    <w:abstractNumId w:val="6"/>
  </w:num>
  <w:num w:numId="16" w16cid:durableId="2015522815">
    <w:abstractNumId w:val="40"/>
  </w:num>
  <w:num w:numId="17" w16cid:durableId="1382747125">
    <w:abstractNumId w:val="5"/>
  </w:num>
  <w:num w:numId="18" w16cid:durableId="1957633181">
    <w:abstractNumId w:val="50"/>
  </w:num>
  <w:num w:numId="19" w16cid:durableId="1461024649">
    <w:abstractNumId w:val="29"/>
  </w:num>
  <w:num w:numId="20" w16cid:durableId="1586721766">
    <w:abstractNumId w:val="34"/>
    <w:lvlOverride w:ilvl="0">
      <w:startOverride w:val="1"/>
    </w:lvlOverride>
  </w:num>
  <w:num w:numId="21" w16cid:durableId="294608336">
    <w:abstractNumId w:val="56"/>
  </w:num>
  <w:num w:numId="22" w16cid:durableId="1740132626">
    <w:abstractNumId w:val="24"/>
  </w:num>
  <w:num w:numId="23" w16cid:durableId="1277177508">
    <w:abstractNumId w:val="19"/>
  </w:num>
  <w:num w:numId="24" w16cid:durableId="4748444">
    <w:abstractNumId w:val="37"/>
  </w:num>
  <w:num w:numId="25" w16cid:durableId="815338335">
    <w:abstractNumId w:val="35"/>
  </w:num>
  <w:num w:numId="26" w16cid:durableId="1399984033">
    <w:abstractNumId w:val="47"/>
  </w:num>
  <w:num w:numId="27" w16cid:durableId="747266925">
    <w:abstractNumId w:val="12"/>
  </w:num>
  <w:num w:numId="28" w16cid:durableId="365908641">
    <w:abstractNumId w:val="3"/>
  </w:num>
  <w:num w:numId="29" w16cid:durableId="1827235560">
    <w:abstractNumId w:val="46"/>
  </w:num>
  <w:num w:numId="30" w16cid:durableId="2125414671">
    <w:abstractNumId w:val="2"/>
  </w:num>
  <w:num w:numId="31" w16cid:durableId="1103652491">
    <w:abstractNumId w:val="28"/>
  </w:num>
  <w:num w:numId="32" w16cid:durableId="824246403">
    <w:abstractNumId w:val="54"/>
  </w:num>
  <w:num w:numId="33" w16cid:durableId="1750301800">
    <w:abstractNumId w:val="1"/>
  </w:num>
  <w:num w:numId="34" w16cid:durableId="1830903347">
    <w:abstractNumId w:val="4"/>
  </w:num>
  <w:num w:numId="35" w16cid:durableId="97265071">
    <w:abstractNumId w:val="52"/>
  </w:num>
  <w:num w:numId="36" w16cid:durableId="1750618901">
    <w:abstractNumId w:val="33"/>
  </w:num>
  <w:num w:numId="37" w16cid:durableId="967473762">
    <w:abstractNumId w:val="10"/>
  </w:num>
  <w:num w:numId="38" w16cid:durableId="1963460542">
    <w:abstractNumId w:val="41"/>
  </w:num>
  <w:num w:numId="39" w16cid:durableId="1601989502">
    <w:abstractNumId w:val="43"/>
  </w:num>
  <w:num w:numId="40" w16cid:durableId="2014842373">
    <w:abstractNumId w:val="36"/>
  </w:num>
  <w:num w:numId="41" w16cid:durableId="203449630">
    <w:abstractNumId w:val="25"/>
  </w:num>
  <w:num w:numId="42" w16cid:durableId="1824731755">
    <w:abstractNumId w:val="9"/>
  </w:num>
  <w:num w:numId="43" w16cid:durableId="845364475">
    <w:abstractNumId w:val="32"/>
  </w:num>
  <w:num w:numId="44" w16cid:durableId="577129953">
    <w:abstractNumId w:val="57"/>
  </w:num>
  <w:num w:numId="45" w16cid:durableId="1052271465">
    <w:abstractNumId w:val="62"/>
  </w:num>
  <w:num w:numId="46" w16cid:durableId="2072533543">
    <w:abstractNumId w:val="48"/>
  </w:num>
  <w:num w:numId="47" w16cid:durableId="1154293465">
    <w:abstractNumId w:val="60"/>
  </w:num>
  <w:num w:numId="48" w16cid:durableId="1223055060">
    <w:abstractNumId w:val="42"/>
  </w:num>
  <w:num w:numId="49" w16cid:durableId="103236600">
    <w:abstractNumId w:val="55"/>
  </w:num>
  <w:num w:numId="50" w16cid:durableId="2056811236">
    <w:abstractNumId w:val="16"/>
  </w:num>
  <w:num w:numId="51" w16cid:durableId="1245606082">
    <w:abstractNumId w:val="27"/>
  </w:num>
  <w:num w:numId="52" w16cid:durableId="391999358">
    <w:abstractNumId w:val="26"/>
  </w:num>
  <w:num w:numId="53" w16cid:durableId="1064064132">
    <w:abstractNumId w:val="22"/>
  </w:num>
  <w:num w:numId="54" w16cid:durableId="1960641394">
    <w:abstractNumId w:val="44"/>
  </w:num>
  <w:num w:numId="55" w16cid:durableId="211695049">
    <w:abstractNumId w:val="58"/>
  </w:num>
  <w:num w:numId="56" w16cid:durableId="1108814503">
    <w:abstractNumId w:val="23"/>
  </w:num>
  <w:num w:numId="57" w16cid:durableId="686249754">
    <w:abstractNumId w:val="30"/>
  </w:num>
  <w:num w:numId="58" w16cid:durableId="1679648882">
    <w:abstractNumId w:val="11"/>
  </w:num>
  <w:num w:numId="59" w16cid:durableId="1945918477">
    <w:abstractNumId w:val="15"/>
  </w:num>
  <w:num w:numId="60" w16cid:durableId="1708408822">
    <w:abstractNumId w:val="20"/>
  </w:num>
  <w:num w:numId="61" w16cid:durableId="1865366896">
    <w:abstractNumId w:val="13"/>
  </w:num>
  <w:num w:numId="62" w16cid:durableId="1739134959">
    <w:abstractNumId w:val="17"/>
  </w:num>
  <w:num w:numId="63" w16cid:durableId="1981299576">
    <w:abstractNumId w:val="38"/>
  </w:num>
  <w:num w:numId="64" w16cid:durableId="213660068">
    <w:abstractNumId w:val="49"/>
  </w:num>
  <w:num w:numId="65" w16cid:durableId="1670205985">
    <w:abstractNumId w:val="59"/>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NIFORTH, Rachel (NHS NORTH OF ENGLAND COMMISSIONING SUPPORT UNIT)">
    <w15:presenceInfo w15:providerId="AD" w15:userId="S::rachel.staniforth@nhs.net::6995b86a-bcb3-4219-9da6-0b2c483f94ae"/>
  </w15:person>
  <w15:person w15:author="SUFFILL, Natasha (CITY HEALTH CARE PARTNERSHIP CIC)">
    <w15:presenceInfo w15:providerId="AD" w15:userId="S::natasha.suffill@nhs.net::61c1b32a-2864-41d1-8fa8-9778f0ba23b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ocumentProtection w:edit="comment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UzNDEwNbW0NAWS5ko6SsGpxcWZ+XkgBaa1AJeahIYsAAAA"/>
  </w:docVars>
  <w:rsids>
    <w:rsidRoot w:val="00E83C66"/>
    <w:rsid w:val="00003E35"/>
    <w:rsid w:val="00005FC7"/>
    <w:rsid w:val="00006013"/>
    <w:rsid w:val="00021009"/>
    <w:rsid w:val="00022B90"/>
    <w:rsid w:val="00023A66"/>
    <w:rsid w:val="0002435C"/>
    <w:rsid w:val="00026645"/>
    <w:rsid w:val="00032724"/>
    <w:rsid w:val="00035AE8"/>
    <w:rsid w:val="00036678"/>
    <w:rsid w:val="000433A2"/>
    <w:rsid w:val="00044DF9"/>
    <w:rsid w:val="00057CD1"/>
    <w:rsid w:val="00067A0E"/>
    <w:rsid w:val="000950C8"/>
    <w:rsid w:val="00095BE9"/>
    <w:rsid w:val="000A0ECA"/>
    <w:rsid w:val="000B18BF"/>
    <w:rsid w:val="000D080C"/>
    <w:rsid w:val="000E2D8B"/>
    <w:rsid w:val="000F1BE5"/>
    <w:rsid w:val="000F4219"/>
    <w:rsid w:val="000F48EC"/>
    <w:rsid w:val="000F53A2"/>
    <w:rsid w:val="000F5E8F"/>
    <w:rsid w:val="000F68E2"/>
    <w:rsid w:val="001026FB"/>
    <w:rsid w:val="001123BA"/>
    <w:rsid w:val="001179FD"/>
    <w:rsid w:val="001208FF"/>
    <w:rsid w:val="001249B3"/>
    <w:rsid w:val="00127BC4"/>
    <w:rsid w:val="00131711"/>
    <w:rsid w:val="00135DDB"/>
    <w:rsid w:val="00141994"/>
    <w:rsid w:val="00142209"/>
    <w:rsid w:val="001432AE"/>
    <w:rsid w:val="001452C9"/>
    <w:rsid w:val="00145D93"/>
    <w:rsid w:val="001479B1"/>
    <w:rsid w:val="00152265"/>
    <w:rsid w:val="00161742"/>
    <w:rsid w:val="00165BA2"/>
    <w:rsid w:val="00170656"/>
    <w:rsid w:val="00173AC1"/>
    <w:rsid w:val="0017424B"/>
    <w:rsid w:val="001749A5"/>
    <w:rsid w:val="00180953"/>
    <w:rsid w:val="001860C1"/>
    <w:rsid w:val="00186AF0"/>
    <w:rsid w:val="00190AC9"/>
    <w:rsid w:val="001939C7"/>
    <w:rsid w:val="001946BB"/>
    <w:rsid w:val="001948E2"/>
    <w:rsid w:val="0019640D"/>
    <w:rsid w:val="001A101D"/>
    <w:rsid w:val="001A4776"/>
    <w:rsid w:val="001A51F3"/>
    <w:rsid w:val="001B0E46"/>
    <w:rsid w:val="001B5F28"/>
    <w:rsid w:val="001B694A"/>
    <w:rsid w:val="001B6C1D"/>
    <w:rsid w:val="001C246F"/>
    <w:rsid w:val="001D0EF0"/>
    <w:rsid w:val="001D2073"/>
    <w:rsid w:val="001D2CF1"/>
    <w:rsid w:val="001D5D77"/>
    <w:rsid w:val="001E4A10"/>
    <w:rsid w:val="001E5484"/>
    <w:rsid w:val="001E5784"/>
    <w:rsid w:val="001F2BF8"/>
    <w:rsid w:val="001F4159"/>
    <w:rsid w:val="001F4179"/>
    <w:rsid w:val="00200BBF"/>
    <w:rsid w:val="0020740C"/>
    <w:rsid w:val="00211E4C"/>
    <w:rsid w:val="00214BDA"/>
    <w:rsid w:val="00224A5C"/>
    <w:rsid w:val="00236EDC"/>
    <w:rsid w:val="002415D5"/>
    <w:rsid w:val="0024547E"/>
    <w:rsid w:val="002462D8"/>
    <w:rsid w:val="002477FF"/>
    <w:rsid w:val="00250BA1"/>
    <w:rsid w:val="00251EF7"/>
    <w:rsid w:val="002523EC"/>
    <w:rsid w:val="00260062"/>
    <w:rsid w:val="0027038D"/>
    <w:rsid w:val="00273B12"/>
    <w:rsid w:val="00274A7A"/>
    <w:rsid w:val="0028454D"/>
    <w:rsid w:val="002A0803"/>
    <w:rsid w:val="002B0761"/>
    <w:rsid w:val="002B2F94"/>
    <w:rsid w:val="002B318E"/>
    <w:rsid w:val="002B45DB"/>
    <w:rsid w:val="002C3506"/>
    <w:rsid w:val="002C4029"/>
    <w:rsid w:val="002C5EE8"/>
    <w:rsid w:val="002D1A25"/>
    <w:rsid w:val="002D4BB4"/>
    <w:rsid w:val="002E2BA7"/>
    <w:rsid w:val="002F2DEA"/>
    <w:rsid w:val="002F47EB"/>
    <w:rsid w:val="002F6F07"/>
    <w:rsid w:val="00302122"/>
    <w:rsid w:val="00303331"/>
    <w:rsid w:val="0030335E"/>
    <w:rsid w:val="003036A6"/>
    <w:rsid w:val="00306E44"/>
    <w:rsid w:val="00310E09"/>
    <w:rsid w:val="00316F74"/>
    <w:rsid w:val="00320AAD"/>
    <w:rsid w:val="00323120"/>
    <w:rsid w:val="003249D2"/>
    <w:rsid w:val="003263E8"/>
    <w:rsid w:val="003268BD"/>
    <w:rsid w:val="00326BD8"/>
    <w:rsid w:val="003310A9"/>
    <w:rsid w:val="00333A28"/>
    <w:rsid w:val="0034160F"/>
    <w:rsid w:val="00341D88"/>
    <w:rsid w:val="00343C0A"/>
    <w:rsid w:val="00352F67"/>
    <w:rsid w:val="003552BC"/>
    <w:rsid w:val="003558F4"/>
    <w:rsid w:val="00357F6B"/>
    <w:rsid w:val="00360805"/>
    <w:rsid w:val="00360FFA"/>
    <w:rsid w:val="00361167"/>
    <w:rsid w:val="00361FB3"/>
    <w:rsid w:val="0037508C"/>
    <w:rsid w:val="00375C79"/>
    <w:rsid w:val="00386DAA"/>
    <w:rsid w:val="003931A7"/>
    <w:rsid w:val="0039379F"/>
    <w:rsid w:val="0039672B"/>
    <w:rsid w:val="003A4127"/>
    <w:rsid w:val="003A4B07"/>
    <w:rsid w:val="003B3F51"/>
    <w:rsid w:val="003B5125"/>
    <w:rsid w:val="003C21D1"/>
    <w:rsid w:val="003C2558"/>
    <w:rsid w:val="003D2022"/>
    <w:rsid w:val="003D53B2"/>
    <w:rsid w:val="003E5AD7"/>
    <w:rsid w:val="003E7840"/>
    <w:rsid w:val="003F1A50"/>
    <w:rsid w:val="003F2C46"/>
    <w:rsid w:val="003F440F"/>
    <w:rsid w:val="003F646D"/>
    <w:rsid w:val="003F7161"/>
    <w:rsid w:val="00400E02"/>
    <w:rsid w:val="0040159E"/>
    <w:rsid w:val="004024D1"/>
    <w:rsid w:val="00403F47"/>
    <w:rsid w:val="0041005A"/>
    <w:rsid w:val="004114D6"/>
    <w:rsid w:val="00413F90"/>
    <w:rsid w:val="0041687B"/>
    <w:rsid w:val="00420944"/>
    <w:rsid w:val="00432CCD"/>
    <w:rsid w:val="0044347D"/>
    <w:rsid w:val="004438CF"/>
    <w:rsid w:val="00447C21"/>
    <w:rsid w:val="00453C68"/>
    <w:rsid w:val="00462329"/>
    <w:rsid w:val="00485359"/>
    <w:rsid w:val="004864D7"/>
    <w:rsid w:val="00486E3D"/>
    <w:rsid w:val="004912A2"/>
    <w:rsid w:val="004968DC"/>
    <w:rsid w:val="004A28EF"/>
    <w:rsid w:val="004A4D94"/>
    <w:rsid w:val="004A5F57"/>
    <w:rsid w:val="004A7FF7"/>
    <w:rsid w:val="004B05FA"/>
    <w:rsid w:val="004B25D8"/>
    <w:rsid w:val="004B6FA7"/>
    <w:rsid w:val="004B7BBD"/>
    <w:rsid w:val="004C0D86"/>
    <w:rsid w:val="004C2598"/>
    <w:rsid w:val="004C31F8"/>
    <w:rsid w:val="004C7302"/>
    <w:rsid w:val="004D46F6"/>
    <w:rsid w:val="004D5B8A"/>
    <w:rsid w:val="004E5EB8"/>
    <w:rsid w:val="004F2781"/>
    <w:rsid w:val="004F4511"/>
    <w:rsid w:val="00502B61"/>
    <w:rsid w:val="0051526F"/>
    <w:rsid w:val="00515CB1"/>
    <w:rsid w:val="00517DC6"/>
    <w:rsid w:val="00521A7D"/>
    <w:rsid w:val="00521D64"/>
    <w:rsid w:val="005221E5"/>
    <w:rsid w:val="005228A2"/>
    <w:rsid w:val="0053459F"/>
    <w:rsid w:val="00535162"/>
    <w:rsid w:val="0053551A"/>
    <w:rsid w:val="00537F63"/>
    <w:rsid w:val="00541CF7"/>
    <w:rsid w:val="005432DD"/>
    <w:rsid w:val="00545443"/>
    <w:rsid w:val="00547308"/>
    <w:rsid w:val="00547AA5"/>
    <w:rsid w:val="0055256C"/>
    <w:rsid w:val="005565DD"/>
    <w:rsid w:val="00561F39"/>
    <w:rsid w:val="00565352"/>
    <w:rsid w:val="00572DB9"/>
    <w:rsid w:val="0057400B"/>
    <w:rsid w:val="00581703"/>
    <w:rsid w:val="00592565"/>
    <w:rsid w:val="0059282E"/>
    <w:rsid w:val="00592C71"/>
    <w:rsid w:val="005A5F28"/>
    <w:rsid w:val="005A633C"/>
    <w:rsid w:val="005A7119"/>
    <w:rsid w:val="005B28B5"/>
    <w:rsid w:val="005B4BAE"/>
    <w:rsid w:val="005B7F7A"/>
    <w:rsid w:val="005D05B1"/>
    <w:rsid w:val="005D105B"/>
    <w:rsid w:val="005D27FE"/>
    <w:rsid w:val="005D416F"/>
    <w:rsid w:val="005D56F3"/>
    <w:rsid w:val="005D75B4"/>
    <w:rsid w:val="005D79FA"/>
    <w:rsid w:val="005E5DDD"/>
    <w:rsid w:val="005E6901"/>
    <w:rsid w:val="005F346E"/>
    <w:rsid w:val="005F3D83"/>
    <w:rsid w:val="00613294"/>
    <w:rsid w:val="006179D7"/>
    <w:rsid w:val="0062204F"/>
    <w:rsid w:val="006247FA"/>
    <w:rsid w:val="00626457"/>
    <w:rsid w:val="00641F7D"/>
    <w:rsid w:val="00643FC9"/>
    <w:rsid w:val="00644539"/>
    <w:rsid w:val="00647492"/>
    <w:rsid w:val="0065325B"/>
    <w:rsid w:val="00656044"/>
    <w:rsid w:val="00657225"/>
    <w:rsid w:val="00661A75"/>
    <w:rsid w:val="006706F6"/>
    <w:rsid w:val="006837B0"/>
    <w:rsid w:val="00683C92"/>
    <w:rsid w:val="0068627A"/>
    <w:rsid w:val="006876AB"/>
    <w:rsid w:val="00692AD5"/>
    <w:rsid w:val="00694531"/>
    <w:rsid w:val="00696EFE"/>
    <w:rsid w:val="006A333F"/>
    <w:rsid w:val="006A6B10"/>
    <w:rsid w:val="006B7253"/>
    <w:rsid w:val="006B7712"/>
    <w:rsid w:val="006C3870"/>
    <w:rsid w:val="006D277B"/>
    <w:rsid w:val="006E062E"/>
    <w:rsid w:val="006E5307"/>
    <w:rsid w:val="006F1403"/>
    <w:rsid w:val="006F2BD8"/>
    <w:rsid w:val="006F5C79"/>
    <w:rsid w:val="007015BE"/>
    <w:rsid w:val="00703459"/>
    <w:rsid w:val="007039EB"/>
    <w:rsid w:val="00716C9C"/>
    <w:rsid w:val="00721E7A"/>
    <w:rsid w:val="007333E4"/>
    <w:rsid w:val="0073466F"/>
    <w:rsid w:val="00743437"/>
    <w:rsid w:val="00747226"/>
    <w:rsid w:val="00747D63"/>
    <w:rsid w:val="007525E6"/>
    <w:rsid w:val="00756EF7"/>
    <w:rsid w:val="00761FA3"/>
    <w:rsid w:val="00767B99"/>
    <w:rsid w:val="00771C2B"/>
    <w:rsid w:val="00776295"/>
    <w:rsid w:val="0078680E"/>
    <w:rsid w:val="0079308C"/>
    <w:rsid w:val="007A2F8D"/>
    <w:rsid w:val="007A3942"/>
    <w:rsid w:val="007A4CEB"/>
    <w:rsid w:val="007A56FB"/>
    <w:rsid w:val="007A6AB9"/>
    <w:rsid w:val="007A703C"/>
    <w:rsid w:val="007C0422"/>
    <w:rsid w:val="007D0860"/>
    <w:rsid w:val="007D49ED"/>
    <w:rsid w:val="007F2776"/>
    <w:rsid w:val="007F5A80"/>
    <w:rsid w:val="007F76B7"/>
    <w:rsid w:val="0080432B"/>
    <w:rsid w:val="0081160F"/>
    <w:rsid w:val="00812579"/>
    <w:rsid w:val="00813FDD"/>
    <w:rsid w:val="008204F9"/>
    <w:rsid w:val="00824D10"/>
    <w:rsid w:val="00834811"/>
    <w:rsid w:val="0083681D"/>
    <w:rsid w:val="00837343"/>
    <w:rsid w:val="008424BE"/>
    <w:rsid w:val="00850521"/>
    <w:rsid w:val="0085244E"/>
    <w:rsid w:val="00854C79"/>
    <w:rsid w:val="00855246"/>
    <w:rsid w:val="00857AF2"/>
    <w:rsid w:val="00857D13"/>
    <w:rsid w:val="00864066"/>
    <w:rsid w:val="00865935"/>
    <w:rsid w:val="00867524"/>
    <w:rsid w:val="00870582"/>
    <w:rsid w:val="008875AD"/>
    <w:rsid w:val="00890C0E"/>
    <w:rsid w:val="00891257"/>
    <w:rsid w:val="0089223A"/>
    <w:rsid w:val="00893011"/>
    <w:rsid w:val="0089560C"/>
    <w:rsid w:val="008A0BB1"/>
    <w:rsid w:val="008A1C28"/>
    <w:rsid w:val="008A7289"/>
    <w:rsid w:val="008C1AD6"/>
    <w:rsid w:val="008C5DE7"/>
    <w:rsid w:val="008C6935"/>
    <w:rsid w:val="008C732D"/>
    <w:rsid w:val="008C759F"/>
    <w:rsid w:val="008D52D9"/>
    <w:rsid w:val="008D6C16"/>
    <w:rsid w:val="008E223E"/>
    <w:rsid w:val="008F6069"/>
    <w:rsid w:val="008F6407"/>
    <w:rsid w:val="008F7C48"/>
    <w:rsid w:val="009017A2"/>
    <w:rsid w:val="00904B9E"/>
    <w:rsid w:val="00913319"/>
    <w:rsid w:val="00913C81"/>
    <w:rsid w:val="00914836"/>
    <w:rsid w:val="00915E09"/>
    <w:rsid w:val="00921203"/>
    <w:rsid w:val="00924D4C"/>
    <w:rsid w:val="00925D95"/>
    <w:rsid w:val="0093064C"/>
    <w:rsid w:val="00932DB3"/>
    <w:rsid w:val="009331B2"/>
    <w:rsid w:val="00934454"/>
    <w:rsid w:val="00934919"/>
    <w:rsid w:val="0094328F"/>
    <w:rsid w:val="00944F42"/>
    <w:rsid w:val="00946787"/>
    <w:rsid w:val="009510E4"/>
    <w:rsid w:val="00952F29"/>
    <w:rsid w:val="0095396C"/>
    <w:rsid w:val="00955587"/>
    <w:rsid w:val="0096376B"/>
    <w:rsid w:val="0096381D"/>
    <w:rsid w:val="00971FA7"/>
    <w:rsid w:val="009727D6"/>
    <w:rsid w:val="00974382"/>
    <w:rsid w:val="00977019"/>
    <w:rsid w:val="00977956"/>
    <w:rsid w:val="009827DB"/>
    <w:rsid w:val="00983558"/>
    <w:rsid w:val="0098487D"/>
    <w:rsid w:val="00986C24"/>
    <w:rsid w:val="00987128"/>
    <w:rsid w:val="00990069"/>
    <w:rsid w:val="0099141A"/>
    <w:rsid w:val="00997659"/>
    <w:rsid w:val="009A1A10"/>
    <w:rsid w:val="009A2B89"/>
    <w:rsid w:val="009A325F"/>
    <w:rsid w:val="009B21F3"/>
    <w:rsid w:val="009C34A6"/>
    <w:rsid w:val="009C3964"/>
    <w:rsid w:val="009C64D5"/>
    <w:rsid w:val="009C7155"/>
    <w:rsid w:val="009D28E8"/>
    <w:rsid w:val="009D335C"/>
    <w:rsid w:val="009D3C59"/>
    <w:rsid w:val="009D5234"/>
    <w:rsid w:val="009E2C50"/>
    <w:rsid w:val="009E48D1"/>
    <w:rsid w:val="009E7120"/>
    <w:rsid w:val="009E76E0"/>
    <w:rsid w:val="009F106E"/>
    <w:rsid w:val="009F147B"/>
    <w:rsid w:val="009F2FB2"/>
    <w:rsid w:val="009F3CD7"/>
    <w:rsid w:val="009F495B"/>
    <w:rsid w:val="009F60DF"/>
    <w:rsid w:val="00A00E16"/>
    <w:rsid w:val="00A018C6"/>
    <w:rsid w:val="00A07375"/>
    <w:rsid w:val="00A23014"/>
    <w:rsid w:val="00A238E8"/>
    <w:rsid w:val="00A34E93"/>
    <w:rsid w:val="00A34F87"/>
    <w:rsid w:val="00A44140"/>
    <w:rsid w:val="00A471FC"/>
    <w:rsid w:val="00A475D6"/>
    <w:rsid w:val="00A51C33"/>
    <w:rsid w:val="00A53AFB"/>
    <w:rsid w:val="00A5412A"/>
    <w:rsid w:val="00A609A4"/>
    <w:rsid w:val="00A62C68"/>
    <w:rsid w:val="00A64EE7"/>
    <w:rsid w:val="00A75F2A"/>
    <w:rsid w:val="00A7767F"/>
    <w:rsid w:val="00A77DE0"/>
    <w:rsid w:val="00A83AAB"/>
    <w:rsid w:val="00A866B1"/>
    <w:rsid w:val="00A87E4E"/>
    <w:rsid w:val="00A93496"/>
    <w:rsid w:val="00AA054A"/>
    <w:rsid w:val="00AA2DB4"/>
    <w:rsid w:val="00AA77AA"/>
    <w:rsid w:val="00AA7DD7"/>
    <w:rsid w:val="00AB5625"/>
    <w:rsid w:val="00AB5FFA"/>
    <w:rsid w:val="00AB78B5"/>
    <w:rsid w:val="00AD29EE"/>
    <w:rsid w:val="00AE01BB"/>
    <w:rsid w:val="00AE0E89"/>
    <w:rsid w:val="00AE6B64"/>
    <w:rsid w:val="00AF2873"/>
    <w:rsid w:val="00AF3702"/>
    <w:rsid w:val="00AF6D9B"/>
    <w:rsid w:val="00B00BA2"/>
    <w:rsid w:val="00B02888"/>
    <w:rsid w:val="00B1162A"/>
    <w:rsid w:val="00B133BF"/>
    <w:rsid w:val="00B140AC"/>
    <w:rsid w:val="00B211F5"/>
    <w:rsid w:val="00B26BC0"/>
    <w:rsid w:val="00B32818"/>
    <w:rsid w:val="00B34E46"/>
    <w:rsid w:val="00B37609"/>
    <w:rsid w:val="00B448FF"/>
    <w:rsid w:val="00B57456"/>
    <w:rsid w:val="00B6423F"/>
    <w:rsid w:val="00B7076B"/>
    <w:rsid w:val="00B71E59"/>
    <w:rsid w:val="00B73F57"/>
    <w:rsid w:val="00B802D9"/>
    <w:rsid w:val="00B8340C"/>
    <w:rsid w:val="00B87200"/>
    <w:rsid w:val="00B917CE"/>
    <w:rsid w:val="00B92717"/>
    <w:rsid w:val="00BA0FDE"/>
    <w:rsid w:val="00BA2628"/>
    <w:rsid w:val="00BA47E9"/>
    <w:rsid w:val="00BA5689"/>
    <w:rsid w:val="00BA59D4"/>
    <w:rsid w:val="00BB4167"/>
    <w:rsid w:val="00BB50BD"/>
    <w:rsid w:val="00BC10C0"/>
    <w:rsid w:val="00BD117A"/>
    <w:rsid w:val="00BE0C8B"/>
    <w:rsid w:val="00BE22FC"/>
    <w:rsid w:val="00BE36F4"/>
    <w:rsid w:val="00BE5563"/>
    <w:rsid w:val="00BE765E"/>
    <w:rsid w:val="00BF1406"/>
    <w:rsid w:val="00BF174A"/>
    <w:rsid w:val="00BF5C46"/>
    <w:rsid w:val="00BF634E"/>
    <w:rsid w:val="00C013FB"/>
    <w:rsid w:val="00C035A7"/>
    <w:rsid w:val="00C047D6"/>
    <w:rsid w:val="00C068F7"/>
    <w:rsid w:val="00C06D95"/>
    <w:rsid w:val="00C07A0E"/>
    <w:rsid w:val="00C10A49"/>
    <w:rsid w:val="00C15C81"/>
    <w:rsid w:val="00C2040F"/>
    <w:rsid w:val="00C3123A"/>
    <w:rsid w:val="00C31FE5"/>
    <w:rsid w:val="00C3262E"/>
    <w:rsid w:val="00C54C9D"/>
    <w:rsid w:val="00C64E95"/>
    <w:rsid w:val="00C72861"/>
    <w:rsid w:val="00C77A63"/>
    <w:rsid w:val="00C85274"/>
    <w:rsid w:val="00C94B7A"/>
    <w:rsid w:val="00C95FCE"/>
    <w:rsid w:val="00CA1513"/>
    <w:rsid w:val="00CA706A"/>
    <w:rsid w:val="00CB0F04"/>
    <w:rsid w:val="00CB457C"/>
    <w:rsid w:val="00CB5E9C"/>
    <w:rsid w:val="00CB5ECE"/>
    <w:rsid w:val="00CB6622"/>
    <w:rsid w:val="00CC4648"/>
    <w:rsid w:val="00CC4B76"/>
    <w:rsid w:val="00CD41C1"/>
    <w:rsid w:val="00CE22D1"/>
    <w:rsid w:val="00CF1121"/>
    <w:rsid w:val="00CF42CA"/>
    <w:rsid w:val="00CF5359"/>
    <w:rsid w:val="00CF5D14"/>
    <w:rsid w:val="00D03A33"/>
    <w:rsid w:val="00D04CA9"/>
    <w:rsid w:val="00D13A1C"/>
    <w:rsid w:val="00D24F9E"/>
    <w:rsid w:val="00D31D08"/>
    <w:rsid w:val="00D324D4"/>
    <w:rsid w:val="00D3299B"/>
    <w:rsid w:val="00D32FCD"/>
    <w:rsid w:val="00D42569"/>
    <w:rsid w:val="00D435FB"/>
    <w:rsid w:val="00D5030F"/>
    <w:rsid w:val="00D51C91"/>
    <w:rsid w:val="00D565E0"/>
    <w:rsid w:val="00D61801"/>
    <w:rsid w:val="00D62E9D"/>
    <w:rsid w:val="00D6465A"/>
    <w:rsid w:val="00D6471C"/>
    <w:rsid w:val="00D6535F"/>
    <w:rsid w:val="00D70AA2"/>
    <w:rsid w:val="00D763A0"/>
    <w:rsid w:val="00D77AAF"/>
    <w:rsid w:val="00D80BC7"/>
    <w:rsid w:val="00D8211A"/>
    <w:rsid w:val="00D83656"/>
    <w:rsid w:val="00D84DEF"/>
    <w:rsid w:val="00D85A4D"/>
    <w:rsid w:val="00D91957"/>
    <w:rsid w:val="00D94606"/>
    <w:rsid w:val="00DA207D"/>
    <w:rsid w:val="00DA43EF"/>
    <w:rsid w:val="00DA50AB"/>
    <w:rsid w:val="00DA6373"/>
    <w:rsid w:val="00DA6898"/>
    <w:rsid w:val="00DB1904"/>
    <w:rsid w:val="00DB3F7A"/>
    <w:rsid w:val="00DB4462"/>
    <w:rsid w:val="00DB7414"/>
    <w:rsid w:val="00DB7BE4"/>
    <w:rsid w:val="00DC56F7"/>
    <w:rsid w:val="00DC6BC1"/>
    <w:rsid w:val="00DD1964"/>
    <w:rsid w:val="00DD3EC9"/>
    <w:rsid w:val="00DD72FD"/>
    <w:rsid w:val="00DE4EDB"/>
    <w:rsid w:val="00DE5F0F"/>
    <w:rsid w:val="00DF53DC"/>
    <w:rsid w:val="00DF546B"/>
    <w:rsid w:val="00E02748"/>
    <w:rsid w:val="00E02EB3"/>
    <w:rsid w:val="00E10065"/>
    <w:rsid w:val="00E237BF"/>
    <w:rsid w:val="00E26932"/>
    <w:rsid w:val="00E40774"/>
    <w:rsid w:val="00E41DC1"/>
    <w:rsid w:val="00E45F49"/>
    <w:rsid w:val="00E57F18"/>
    <w:rsid w:val="00E6086E"/>
    <w:rsid w:val="00E67648"/>
    <w:rsid w:val="00E70B23"/>
    <w:rsid w:val="00E72BD0"/>
    <w:rsid w:val="00E768F3"/>
    <w:rsid w:val="00E82EF8"/>
    <w:rsid w:val="00E83C66"/>
    <w:rsid w:val="00E933BF"/>
    <w:rsid w:val="00E95339"/>
    <w:rsid w:val="00EA5CA5"/>
    <w:rsid w:val="00EA6E66"/>
    <w:rsid w:val="00EA78BB"/>
    <w:rsid w:val="00EB33A1"/>
    <w:rsid w:val="00EB6ECF"/>
    <w:rsid w:val="00EC0326"/>
    <w:rsid w:val="00EC3273"/>
    <w:rsid w:val="00EC32AE"/>
    <w:rsid w:val="00EC5C49"/>
    <w:rsid w:val="00EC60A1"/>
    <w:rsid w:val="00EC6389"/>
    <w:rsid w:val="00EC702D"/>
    <w:rsid w:val="00ED2366"/>
    <w:rsid w:val="00ED7060"/>
    <w:rsid w:val="00ED7C8A"/>
    <w:rsid w:val="00EE22F5"/>
    <w:rsid w:val="00EE3527"/>
    <w:rsid w:val="00EE3DFC"/>
    <w:rsid w:val="00EE51EC"/>
    <w:rsid w:val="00EE6A28"/>
    <w:rsid w:val="00EF0329"/>
    <w:rsid w:val="00EF0D5B"/>
    <w:rsid w:val="00EF1CF5"/>
    <w:rsid w:val="00EF31C2"/>
    <w:rsid w:val="00EF3BA1"/>
    <w:rsid w:val="00EF4A47"/>
    <w:rsid w:val="00EF71D5"/>
    <w:rsid w:val="00F02A8A"/>
    <w:rsid w:val="00F10F0C"/>
    <w:rsid w:val="00F12BB5"/>
    <w:rsid w:val="00F132AA"/>
    <w:rsid w:val="00F24018"/>
    <w:rsid w:val="00F2717B"/>
    <w:rsid w:val="00F321FC"/>
    <w:rsid w:val="00F32832"/>
    <w:rsid w:val="00F34C5E"/>
    <w:rsid w:val="00F37647"/>
    <w:rsid w:val="00F4137E"/>
    <w:rsid w:val="00F42B3C"/>
    <w:rsid w:val="00F43222"/>
    <w:rsid w:val="00F465B4"/>
    <w:rsid w:val="00F5392E"/>
    <w:rsid w:val="00F54268"/>
    <w:rsid w:val="00F556DE"/>
    <w:rsid w:val="00F57B58"/>
    <w:rsid w:val="00F653CF"/>
    <w:rsid w:val="00F66DA7"/>
    <w:rsid w:val="00F67400"/>
    <w:rsid w:val="00F70696"/>
    <w:rsid w:val="00F71253"/>
    <w:rsid w:val="00F7127C"/>
    <w:rsid w:val="00F72EA9"/>
    <w:rsid w:val="00F863CC"/>
    <w:rsid w:val="00F8738F"/>
    <w:rsid w:val="00FA1C34"/>
    <w:rsid w:val="00FA30F5"/>
    <w:rsid w:val="00FA43EA"/>
    <w:rsid w:val="00FA5C0B"/>
    <w:rsid w:val="00FB404F"/>
    <w:rsid w:val="00FB49CB"/>
    <w:rsid w:val="00FC3C7D"/>
    <w:rsid w:val="00FC4240"/>
    <w:rsid w:val="00FD6D26"/>
    <w:rsid w:val="00FE3EEF"/>
    <w:rsid w:val="00FE6F5A"/>
    <w:rsid w:val="00FE7024"/>
    <w:rsid w:val="00FF2DA0"/>
    <w:rsid w:val="00FF2F68"/>
    <w:rsid w:val="00FF4964"/>
    <w:rsid w:val="00FF56D4"/>
    <w:rsid w:val="0A1AD0EA"/>
    <w:rsid w:val="5E37C4F7"/>
    <w:rsid w:val="7405A4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7FB3C3"/>
  <w15:docId w15:val="{0CCAE2AD-EF65-486E-A33A-A69B7864C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77FF"/>
    <w:pPr>
      <w:spacing w:before="60" w:after="60"/>
    </w:pPr>
    <w:rPr>
      <w:rFonts w:ascii="Arial" w:hAnsi="Arial"/>
    </w:rPr>
  </w:style>
  <w:style w:type="paragraph" w:styleId="Heading1">
    <w:name w:val="heading 1"/>
    <w:basedOn w:val="Header"/>
    <w:next w:val="Normal"/>
    <w:link w:val="Heading1Char"/>
    <w:uiPriority w:val="9"/>
    <w:qFormat/>
    <w:rsid w:val="001179FD"/>
    <w:pPr>
      <w:spacing w:after="0"/>
      <w:outlineLvl w:val="0"/>
    </w:pPr>
    <w:rPr>
      <w:b/>
      <w:bCs/>
      <w:sz w:val="44"/>
      <w:szCs w:val="44"/>
    </w:rPr>
  </w:style>
  <w:style w:type="paragraph" w:styleId="Heading2">
    <w:name w:val="heading 2"/>
    <w:basedOn w:val="Normal"/>
    <w:next w:val="Normal"/>
    <w:link w:val="Heading2Char"/>
    <w:uiPriority w:val="9"/>
    <w:unhideWhenUsed/>
    <w:qFormat/>
    <w:rsid w:val="00ED2366"/>
    <w:pPr>
      <w:keepLines/>
      <w:numPr>
        <w:numId w:val="11"/>
      </w:numPr>
      <w:spacing w:before="40" w:after="0"/>
      <w:ind w:left="357" w:hanging="357"/>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6B7253"/>
    <w:pPr>
      <w:keepNext/>
      <w:keepLines/>
      <w:spacing w:before="40" w:after="0"/>
      <w:outlineLvl w:val="2"/>
    </w:pPr>
    <w:rPr>
      <w:rFonts w:eastAsiaTheme="majorEastAsia" w:cstheme="majorBidi"/>
      <w:b/>
      <w:szCs w:val="24"/>
      <w:u w:val="single"/>
    </w:rPr>
  </w:style>
  <w:style w:type="paragraph" w:styleId="Heading4">
    <w:name w:val="heading 4"/>
    <w:basedOn w:val="Normal"/>
    <w:next w:val="Normal"/>
    <w:link w:val="Heading4Char"/>
    <w:uiPriority w:val="9"/>
    <w:unhideWhenUsed/>
    <w:qFormat/>
    <w:rsid w:val="006B7253"/>
    <w:pPr>
      <w:keepNext/>
      <w:keepLines/>
      <w:spacing w:before="40" w:after="0"/>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6407"/>
    <w:pPr>
      <w:tabs>
        <w:tab w:val="right" w:pos="10433"/>
      </w:tabs>
      <w:spacing w:after="120" w:line="240" w:lineRule="auto"/>
    </w:pPr>
  </w:style>
  <w:style w:type="character" w:customStyle="1" w:styleId="HeaderChar">
    <w:name w:val="Header Char"/>
    <w:basedOn w:val="DefaultParagraphFont"/>
    <w:link w:val="Header"/>
    <w:uiPriority w:val="99"/>
    <w:rsid w:val="008F6407"/>
  </w:style>
  <w:style w:type="paragraph" w:styleId="Footer">
    <w:name w:val="footer"/>
    <w:basedOn w:val="Normal"/>
    <w:link w:val="FooterChar"/>
    <w:uiPriority w:val="99"/>
    <w:unhideWhenUsed/>
    <w:rsid w:val="00003E35"/>
    <w:pPr>
      <w:tabs>
        <w:tab w:val="center" w:pos="8051"/>
        <w:tab w:val="right" w:pos="10433"/>
      </w:tabs>
      <w:spacing w:before="120" w:after="0" w:line="240" w:lineRule="auto"/>
      <w:contextualSpacing/>
    </w:pPr>
    <w:rPr>
      <w:sz w:val="20"/>
      <w:szCs w:val="20"/>
    </w:rPr>
  </w:style>
  <w:style w:type="character" w:customStyle="1" w:styleId="FooterChar">
    <w:name w:val="Footer Char"/>
    <w:basedOn w:val="DefaultParagraphFont"/>
    <w:link w:val="Footer"/>
    <w:uiPriority w:val="99"/>
    <w:rsid w:val="00003E35"/>
    <w:rPr>
      <w:rFonts w:ascii="Arial" w:hAnsi="Arial"/>
      <w:sz w:val="20"/>
      <w:szCs w:val="20"/>
    </w:rPr>
  </w:style>
  <w:style w:type="paragraph" w:customStyle="1" w:styleId="References">
    <w:name w:val="References"/>
    <w:basedOn w:val="ListParagraph"/>
    <w:qFormat/>
    <w:rsid w:val="00A34F87"/>
    <w:pPr>
      <w:numPr>
        <w:numId w:val="14"/>
      </w:numPr>
      <w:spacing w:after="0" w:line="240" w:lineRule="auto"/>
    </w:pPr>
  </w:style>
  <w:style w:type="character" w:styleId="Strong">
    <w:name w:val="Strong"/>
    <w:basedOn w:val="DefaultParagraphFont"/>
    <w:uiPriority w:val="22"/>
    <w:qFormat/>
    <w:rsid w:val="00E83C66"/>
    <w:rPr>
      <w:b/>
      <w:bCs/>
    </w:rPr>
  </w:style>
  <w:style w:type="character" w:styleId="FollowedHyperlink">
    <w:name w:val="FollowedHyperlink"/>
    <w:basedOn w:val="DefaultParagraphFont"/>
    <w:uiPriority w:val="99"/>
    <w:semiHidden/>
    <w:unhideWhenUsed/>
    <w:rsid w:val="00747226"/>
    <w:rPr>
      <w:color w:val="954F72" w:themeColor="followedHyperlink"/>
      <w:u w:val="single"/>
    </w:rPr>
  </w:style>
  <w:style w:type="table" w:styleId="TableGrid">
    <w:name w:val="Table Grid"/>
    <w:basedOn w:val="TableNormal"/>
    <w:uiPriority w:val="39"/>
    <w:rsid w:val="00BB50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ED2366"/>
    <w:rPr>
      <w:rFonts w:eastAsiaTheme="majorEastAsia" w:cstheme="majorBidi"/>
      <w:b/>
      <w:szCs w:val="26"/>
    </w:rPr>
  </w:style>
  <w:style w:type="character" w:customStyle="1" w:styleId="Heading1Char">
    <w:name w:val="Heading 1 Char"/>
    <w:basedOn w:val="DefaultParagraphFont"/>
    <w:link w:val="Heading1"/>
    <w:uiPriority w:val="9"/>
    <w:rsid w:val="001179FD"/>
    <w:rPr>
      <w:b/>
      <w:bCs/>
      <w:sz w:val="44"/>
      <w:szCs w:val="44"/>
    </w:rPr>
  </w:style>
  <w:style w:type="character" w:customStyle="1" w:styleId="Heading3Char">
    <w:name w:val="Heading 3 Char"/>
    <w:basedOn w:val="DefaultParagraphFont"/>
    <w:link w:val="Heading3"/>
    <w:uiPriority w:val="9"/>
    <w:rsid w:val="006B7253"/>
    <w:rPr>
      <w:rFonts w:ascii="Arial" w:eastAsiaTheme="majorEastAsia" w:hAnsi="Arial" w:cstheme="majorBidi"/>
      <w:b/>
      <w:szCs w:val="24"/>
      <w:u w:val="single"/>
    </w:rPr>
  </w:style>
  <w:style w:type="paragraph" w:styleId="Title">
    <w:name w:val="Title"/>
    <w:basedOn w:val="Normal"/>
    <w:next w:val="Normal"/>
    <w:link w:val="TitleChar"/>
    <w:uiPriority w:val="10"/>
    <w:qFormat/>
    <w:rsid w:val="0015226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2265"/>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2D1A25"/>
    <w:rPr>
      <w:color w:val="0563C1" w:themeColor="hyperlink"/>
      <w:u w:val="single"/>
    </w:rPr>
  </w:style>
  <w:style w:type="character" w:customStyle="1" w:styleId="UnresolvedMention1">
    <w:name w:val="Unresolved Mention1"/>
    <w:basedOn w:val="DefaultParagraphFont"/>
    <w:uiPriority w:val="99"/>
    <w:semiHidden/>
    <w:unhideWhenUsed/>
    <w:rsid w:val="002D1A25"/>
    <w:rPr>
      <w:color w:val="605E5C"/>
      <w:shd w:val="clear" w:color="auto" w:fill="E1DFDD"/>
    </w:rPr>
  </w:style>
  <w:style w:type="character" w:styleId="CommentReference">
    <w:name w:val="annotation reference"/>
    <w:basedOn w:val="DefaultParagraphFont"/>
    <w:uiPriority w:val="99"/>
    <w:semiHidden/>
    <w:unhideWhenUsed/>
    <w:rsid w:val="00592565"/>
    <w:rPr>
      <w:sz w:val="16"/>
      <w:szCs w:val="16"/>
    </w:rPr>
  </w:style>
  <w:style w:type="paragraph" w:styleId="CommentText">
    <w:name w:val="annotation text"/>
    <w:basedOn w:val="Normal"/>
    <w:link w:val="CommentTextChar"/>
    <w:uiPriority w:val="99"/>
    <w:unhideWhenUsed/>
    <w:rsid w:val="00592565"/>
    <w:pPr>
      <w:spacing w:line="240" w:lineRule="auto"/>
    </w:pPr>
    <w:rPr>
      <w:sz w:val="20"/>
      <w:szCs w:val="20"/>
    </w:rPr>
  </w:style>
  <w:style w:type="character" w:customStyle="1" w:styleId="CommentTextChar">
    <w:name w:val="Comment Text Char"/>
    <w:basedOn w:val="DefaultParagraphFont"/>
    <w:link w:val="CommentText"/>
    <w:uiPriority w:val="99"/>
    <w:rsid w:val="00592565"/>
    <w:rPr>
      <w:sz w:val="20"/>
      <w:szCs w:val="20"/>
    </w:rPr>
  </w:style>
  <w:style w:type="paragraph" w:styleId="CommentSubject">
    <w:name w:val="annotation subject"/>
    <w:basedOn w:val="CommentText"/>
    <w:next w:val="CommentText"/>
    <w:link w:val="CommentSubjectChar"/>
    <w:uiPriority w:val="99"/>
    <w:semiHidden/>
    <w:unhideWhenUsed/>
    <w:rsid w:val="00592565"/>
    <w:rPr>
      <w:b/>
      <w:bCs/>
    </w:rPr>
  </w:style>
  <w:style w:type="character" w:customStyle="1" w:styleId="CommentSubjectChar">
    <w:name w:val="Comment Subject Char"/>
    <w:basedOn w:val="CommentTextChar"/>
    <w:link w:val="CommentSubject"/>
    <w:uiPriority w:val="99"/>
    <w:semiHidden/>
    <w:rsid w:val="00592565"/>
    <w:rPr>
      <w:b/>
      <w:bCs/>
      <w:sz w:val="20"/>
      <w:szCs w:val="20"/>
    </w:rPr>
  </w:style>
  <w:style w:type="paragraph" w:styleId="ListParagraph">
    <w:name w:val="List Paragraph"/>
    <w:basedOn w:val="Normal"/>
    <w:uiPriority w:val="34"/>
    <w:qFormat/>
    <w:rsid w:val="00694531"/>
    <w:pPr>
      <w:ind w:left="720"/>
    </w:pPr>
  </w:style>
  <w:style w:type="paragraph" w:customStyle="1" w:styleId="Default">
    <w:name w:val="Default"/>
    <w:rsid w:val="00DA50AB"/>
    <w:pPr>
      <w:autoSpaceDE w:val="0"/>
      <w:autoSpaceDN w:val="0"/>
      <w:adjustRightInd w:val="0"/>
      <w:spacing w:after="0" w:line="240" w:lineRule="auto"/>
    </w:pPr>
    <w:rPr>
      <w:rFonts w:ascii="Calibri" w:hAnsi="Calibri" w:cs="Calibri"/>
      <w:color w:val="000000"/>
      <w:sz w:val="24"/>
      <w:szCs w:val="24"/>
    </w:rPr>
  </w:style>
  <w:style w:type="table" w:customStyle="1" w:styleId="TableGridLight1">
    <w:name w:val="Table Grid Light1"/>
    <w:basedOn w:val="TableNormal"/>
    <w:uiPriority w:val="40"/>
    <w:rsid w:val="00C7286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A776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767F"/>
    <w:rPr>
      <w:rFonts w:ascii="Tahoma" w:hAnsi="Tahoma" w:cs="Tahoma"/>
      <w:sz w:val="16"/>
      <w:szCs w:val="16"/>
    </w:rPr>
  </w:style>
  <w:style w:type="character" w:customStyle="1" w:styleId="UnresolvedMention2">
    <w:name w:val="Unresolved Mention2"/>
    <w:basedOn w:val="DefaultParagraphFont"/>
    <w:uiPriority w:val="99"/>
    <w:semiHidden/>
    <w:unhideWhenUsed/>
    <w:rsid w:val="00904B9E"/>
    <w:rPr>
      <w:color w:val="605E5C"/>
      <w:shd w:val="clear" w:color="auto" w:fill="E1DFDD"/>
    </w:rPr>
  </w:style>
  <w:style w:type="character" w:customStyle="1" w:styleId="Heading4Char">
    <w:name w:val="Heading 4 Char"/>
    <w:basedOn w:val="DefaultParagraphFont"/>
    <w:link w:val="Heading4"/>
    <w:uiPriority w:val="9"/>
    <w:rsid w:val="006B7253"/>
    <w:rPr>
      <w:rFonts w:ascii="Arial" w:eastAsiaTheme="majorEastAsia" w:hAnsi="Arial" w:cstheme="majorBidi"/>
      <w:b/>
      <w:iCs/>
    </w:rPr>
  </w:style>
  <w:style w:type="paragraph" w:styleId="Revision">
    <w:name w:val="Revision"/>
    <w:hidden/>
    <w:uiPriority w:val="99"/>
    <w:semiHidden/>
    <w:rsid w:val="00E41DC1"/>
    <w:pPr>
      <w:spacing w:after="0" w:line="240" w:lineRule="auto"/>
    </w:pPr>
    <w:rPr>
      <w:rFonts w:ascii="Arial" w:hAnsi="Arial"/>
    </w:rPr>
  </w:style>
  <w:style w:type="paragraph" w:styleId="TOCHeading">
    <w:name w:val="TOC Heading"/>
    <w:basedOn w:val="Heading1"/>
    <w:next w:val="Normal"/>
    <w:uiPriority w:val="39"/>
    <w:unhideWhenUsed/>
    <w:qFormat/>
    <w:rsid w:val="00BF174A"/>
    <w:pPr>
      <w:keepNext/>
      <w:keepLines/>
      <w:tabs>
        <w:tab w:val="clear" w:pos="10433"/>
      </w:tabs>
      <w:spacing w:before="240" w:line="259" w:lineRule="auto"/>
      <w:outlineLvl w:val="9"/>
    </w:pPr>
    <w:rPr>
      <w:rFonts w:asciiTheme="majorHAnsi" w:eastAsiaTheme="majorEastAsia" w:hAnsiTheme="majorHAnsi" w:cstheme="majorBidi"/>
      <w:b w:val="0"/>
      <w:bCs w:val="0"/>
      <w:color w:val="2F5496" w:themeColor="accent1" w:themeShade="BF"/>
      <w:sz w:val="32"/>
      <w:szCs w:val="32"/>
      <w:lang w:val="en-US"/>
    </w:rPr>
  </w:style>
  <w:style w:type="paragraph" w:styleId="TOC2">
    <w:name w:val="toc 2"/>
    <w:basedOn w:val="Normal"/>
    <w:next w:val="Normal"/>
    <w:autoRedefine/>
    <w:uiPriority w:val="39"/>
    <w:unhideWhenUsed/>
    <w:rsid w:val="00BF174A"/>
    <w:pPr>
      <w:spacing w:after="100"/>
      <w:ind w:left="220"/>
    </w:pPr>
  </w:style>
  <w:style w:type="paragraph" w:styleId="TOC3">
    <w:name w:val="toc 3"/>
    <w:basedOn w:val="Normal"/>
    <w:next w:val="Normal"/>
    <w:autoRedefine/>
    <w:uiPriority w:val="39"/>
    <w:unhideWhenUsed/>
    <w:rsid w:val="00BF174A"/>
    <w:pPr>
      <w:spacing w:after="100"/>
      <w:ind w:left="440"/>
    </w:pPr>
  </w:style>
  <w:style w:type="character" w:styleId="UnresolvedMention">
    <w:name w:val="Unresolved Mention"/>
    <w:basedOn w:val="DefaultParagraphFont"/>
    <w:uiPriority w:val="99"/>
    <w:semiHidden/>
    <w:unhideWhenUsed/>
    <w:rsid w:val="002B2F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9076">
      <w:bodyDiv w:val="1"/>
      <w:marLeft w:val="0"/>
      <w:marRight w:val="0"/>
      <w:marTop w:val="0"/>
      <w:marBottom w:val="0"/>
      <w:divBdr>
        <w:top w:val="none" w:sz="0" w:space="0" w:color="auto"/>
        <w:left w:val="none" w:sz="0" w:space="0" w:color="auto"/>
        <w:bottom w:val="none" w:sz="0" w:space="0" w:color="auto"/>
        <w:right w:val="none" w:sz="0" w:space="0" w:color="auto"/>
      </w:divBdr>
    </w:div>
    <w:div w:id="98724605">
      <w:bodyDiv w:val="1"/>
      <w:marLeft w:val="0"/>
      <w:marRight w:val="0"/>
      <w:marTop w:val="0"/>
      <w:marBottom w:val="0"/>
      <w:divBdr>
        <w:top w:val="none" w:sz="0" w:space="0" w:color="auto"/>
        <w:left w:val="none" w:sz="0" w:space="0" w:color="auto"/>
        <w:bottom w:val="none" w:sz="0" w:space="0" w:color="auto"/>
        <w:right w:val="none" w:sz="0" w:space="0" w:color="auto"/>
      </w:divBdr>
    </w:div>
    <w:div w:id="392434290">
      <w:bodyDiv w:val="1"/>
      <w:marLeft w:val="0"/>
      <w:marRight w:val="0"/>
      <w:marTop w:val="0"/>
      <w:marBottom w:val="0"/>
      <w:divBdr>
        <w:top w:val="none" w:sz="0" w:space="0" w:color="auto"/>
        <w:left w:val="none" w:sz="0" w:space="0" w:color="auto"/>
        <w:bottom w:val="none" w:sz="0" w:space="0" w:color="auto"/>
        <w:right w:val="none" w:sz="0" w:space="0" w:color="auto"/>
      </w:divBdr>
    </w:div>
    <w:div w:id="442118525">
      <w:bodyDiv w:val="1"/>
      <w:marLeft w:val="0"/>
      <w:marRight w:val="0"/>
      <w:marTop w:val="0"/>
      <w:marBottom w:val="0"/>
      <w:divBdr>
        <w:top w:val="none" w:sz="0" w:space="0" w:color="auto"/>
        <w:left w:val="none" w:sz="0" w:space="0" w:color="auto"/>
        <w:bottom w:val="none" w:sz="0" w:space="0" w:color="auto"/>
        <w:right w:val="none" w:sz="0" w:space="0" w:color="auto"/>
      </w:divBdr>
    </w:div>
    <w:div w:id="611598489">
      <w:bodyDiv w:val="1"/>
      <w:marLeft w:val="0"/>
      <w:marRight w:val="0"/>
      <w:marTop w:val="0"/>
      <w:marBottom w:val="0"/>
      <w:divBdr>
        <w:top w:val="none" w:sz="0" w:space="0" w:color="auto"/>
        <w:left w:val="none" w:sz="0" w:space="0" w:color="auto"/>
        <w:bottom w:val="none" w:sz="0" w:space="0" w:color="auto"/>
        <w:right w:val="none" w:sz="0" w:space="0" w:color="auto"/>
      </w:divBdr>
    </w:div>
    <w:div w:id="758213889">
      <w:bodyDiv w:val="1"/>
      <w:marLeft w:val="0"/>
      <w:marRight w:val="0"/>
      <w:marTop w:val="0"/>
      <w:marBottom w:val="0"/>
      <w:divBdr>
        <w:top w:val="none" w:sz="0" w:space="0" w:color="auto"/>
        <w:left w:val="none" w:sz="0" w:space="0" w:color="auto"/>
        <w:bottom w:val="none" w:sz="0" w:space="0" w:color="auto"/>
        <w:right w:val="none" w:sz="0" w:space="0" w:color="auto"/>
      </w:divBdr>
    </w:div>
    <w:div w:id="788476080">
      <w:bodyDiv w:val="1"/>
      <w:marLeft w:val="0"/>
      <w:marRight w:val="0"/>
      <w:marTop w:val="0"/>
      <w:marBottom w:val="0"/>
      <w:divBdr>
        <w:top w:val="none" w:sz="0" w:space="0" w:color="auto"/>
        <w:left w:val="none" w:sz="0" w:space="0" w:color="auto"/>
        <w:bottom w:val="none" w:sz="0" w:space="0" w:color="auto"/>
        <w:right w:val="none" w:sz="0" w:space="0" w:color="auto"/>
      </w:divBdr>
    </w:div>
    <w:div w:id="831526969">
      <w:bodyDiv w:val="1"/>
      <w:marLeft w:val="0"/>
      <w:marRight w:val="0"/>
      <w:marTop w:val="0"/>
      <w:marBottom w:val="0"/>
      <w:divBdr>
        <w:top w:val="none" w:sz="0" w:space="0" w:color="auto"/>
        <w:left w:val="none" w:sz="0" w:space="0" w:color="auto"/>
        <w:bottom w:val="none" w:sz="0" w:space="0" w:color="auto"/>
        <w:right w:val="none" w:sz="0" w:space="0" w:color="auto"/>
      </w:divBdr>
    </w:div>
    <w:div w:id="967393288">
      <w:bodyDiv w:val="1"/>
      <w:marLeft w:val="0"/>
      <w:marRight w:val="0"/>
      <w:marTop w:val="0"/>
      <w:marBottom w:val="0"/>
      <w:divBdr>
        <w:top w:val="none" w:sz="0" w:space="0" w:color="auto"/>
        <w:left w:val="none" w:sz="0" w:space="0" w:color="auto"/>
        <w:bottom w:val="none" w:sz="0" w:space="0" w:color="auto"/>
        <w:right w:val="none" w:sz="0" w:space="0" w:color="auto"/>
      </w:divBdr>
    </w:div>
    <w:div w:id="1046831858">
      <w:bodyDiv w:val="1"/>
      <w:marLeft w:val="0"/>
      <w:marRight w:val="0"/>
      <w:marTop w:val="0"/>
      <w:marBottom w:val="0"/>
      <w:divBdr>
        <w:top w:val="none" w:sz="0" w:space="0" w:color="auto"/>
        <w:left w:val="none" w:sz="0" w:space="0" w:color="auto"/>
        <w:bottom w:val="none" w:sz="0" w:space="0" w:color="auto"/>
        <w:right w:val="none" w:sz="0" w:space="0" w:color="auto"/>
      </w:divBdr>
    </w:div>
    <w:div w:id="1260218562">
      <w:bodyDiv w:val="1"/>
      <w:marLeft w:val="0"/>
      <w:marRight w:val="0"/>
      <w:marTop w:val="0"/>
      <w:marBottom w:val="0"/>
      <w:divBdr>
        <w:top w:val="none" w:sz="0" w:space="0" w:color="auto"/>
        <w:left w:val="none" w:sz="0" w:space="0" w:color="auto"/>
        <w:bottom w:val="none" w:sz="0" w:space="0" w:color="auto"/>
        <w:right w:val="none" w:sz="0" w:space="0" w:color="auto"/>
      </w:divBdr>
    </w:div>
    <w:div w:id="1312754261">
      <w:bodyDiv w:val="1"/>
      <w:marLeft w:val="0"/>
      <w:marRight w:val="0"/>
      <w:marTop w:val="0"/>
      <w:marBottom w:val="0"/>
      <w:divBdr>
        <w:top w:val="none" w:sz="0" w:space="0" w:color="auto"/>
        <w:left w:val="none" w:sz="0" w:space="0" w:color="auto"/>
        <w:bottom w:val="none" w:sz="0" w:space="0" w:color="auto"/>
        <w:right w:val="none" w:sz="0" w:space="0" w:color="auto"/>
      </w:divBdr>
    </w:div>
    <w:div w:id="1434281738">
      <w:bodyDiv w:val="1"/>
      <w:marLeft w:val="0"/>
      <w:marRight w:val="0"/>
      <w:marTop w:val="0"/>
      <w:marBottom w:val="0"/>
      <w:divBdr>
        <w:top w:val="none" w:sz="0" w:space="0" w:color="auto"/>
        <w:left w:val="none" w:sz="0" w:space="0" w:color="auto"/>
        <w:bottom w:val="none" w:sz="0" w:space="0" w:color="auto"/>
        <w:right w:val="none" w:sz="0" w:space="0" w:color="auto"/>
      </w:divBdr>
    </w:div>
    <w:div w:id="1468887476">
      <w:bodyDiv w:val="1"/>
      <w:marLeft w:val="0"/>
      <w:marRight w:val="0"/>
      <w:marTop w:val="0"/>
      <w:marBottom w:val="0"/>
      <w:divBdr>
        <w:top w:val="none" w:sz="0" w:space="0" w:color="auto"/>
        <w:left w:val="none" w:sz="0" w:space="0" w:color="auto"/>
        <w:bottom w:val="none" w:sz="0" w:space="0" w:color="auto"/>
        <w:right w:val="none" w:sz="0" w:space="0" w:color="auto"/>
      </w:divBdr>
      <w:divsChild>
        <w:div w:id="2101481922">
          <w:marLeft w:val="0"/>
          <w:marRight w:val="0"/>
          <w:marTop w:val="480"/>
          <w:marBottom w:val="480"/>
          <w:divBdr>
            <w:top w:val="none" w:sz="0" w:space="0" w:color="auto"/>
            <w:left w:val="none" w:sz="0" w:space="0" w:color="auto"/>
            <w:bottom w:val="none" w:sz="0" w:space="0" w:color="auto"/>
            <w:right w:val="none" w:sz="0" w:space="0" w:color="auto"/>
          </w:divBdr>
        </w:div>
      </w:divsChild>
    </w:div>
    <w:div w:id="1583103760">
      <w:bodyDiv w:val="1"/>
      <w:marLeft w:val="0"/>
      <w:marRight w:val="0"/>
      <w:marTop w:val="0"/>
      <w:marBottom w:val="0"/>
      <w:divBdr>
        <w:top w:val="none" w:sz="0" w:space="0" w:color="auto"/>
        <w:left w:val="none" w:sz="0" w:space="0" w:color="auto"/>
        <w:bottom w:val="none" w:sz="0" w:space="0" w:color="auto"/>
        <w:right w:val="none" w:sz="0" w:space="0" w:color="auto"/>
      </w:divBdr>
    </w:div>
    <w:div w:id="1733887725">
      <w:bodyDiv w:val="1"/>
      <w:marLeft w:val="0"/>
      <w:marRight w:val="0"/>
      <w:marTop w:val="0"/>
      <w:marBottom w:val="0"/>
      <w:divBdr>
        <w:top w:val="none" w:sz="0" w:space="0" w:color="auto"/>
        <w:left w:val="none" w:sz="0" w:space="0" w:color="auto"/>
        <w:bottom w:val="none" w:sz="0" w:space="0" w:color="auto"/>
        <w:right w:val="none" w:sz="0" w:space="0" w:color="auto"/>
      </w:divBdr>
    </w:div>
    <w:div w:id="1868445490">
      <w:bodyDiv w:val="1"/>
      <w:marLeft w:val="0"/>
      <w:marRight w:val="0"/>
      <w:marTop w:val="0"/>
      <w:marBottom w:val="0"/>
      <w:divBdr>
        <w:top w:val="none" w:sz="0" w:space="0" w:color="auto"/>
        <w:left w:val="none" w:sz="0" w:space="0" w:color="auto"/>
        <w:bottom w:val="none" w:sz="0" w:space="0" w:color="auto"/>
        <w:right w:val="none" w:sz="0" w:space="0" w:color="auto"/>
      </w:divBdr>
    </w:div>
    <w:div w:id="1890533152">
      <w:bodyDiv w:val="1"/>
      <w:marLeft w:val="0"/>
      <w:marRight w:val="0"/>
      <w:marTop w:val="0"/>
      <w:marBottom w:val="0"/>
      <w:divBdr>
        <w:top w:val="none" w:sz="0" w:space="0" w:color="auto"/>
        <w:left w:val="none" w:sz="0" w:space="0" w:color="auto"/>
        <w:bottom w:val="none" w:sz="0" w:space="0" w:color="auto"/>
        <w:right w:val="none" w:sz="0" w:space="0" w:color="auto"/>
      </w:divBdr>
    </w:div>
    <w:div w:id="211382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england.nhs.uk/wp-content/uploads/2018/03/responsibility-prescribing-between-primary-secondary-care-v2.pdf" TargetMode="External"/></Relationships>
</file>

<file path=word/_rels/document.xml.rels><?xml version="1.0" encoding="UTF-8" standalone="yes"?>
<Relationships xmlns="http://schemas.openxmlformats.org/package/2006/relationships"><Relationship Id="rId26" Type="http://schemas.openxmlformats.org/officeDocument/2006/relationships/hyperlink" Target="https://www.gov.uk/government/publications/contraindications-and-special-considerations-the-green-book-chapter-6" TargetMode="External"/><Relationship Id="rId21" Type="http://schemas.openxmlformats.org/officeDocument/2006/relationships/hyperlink" Target="https://www.gov.uk/government/publications/influenza-the-green-book-chapter-19" TargetMode="External"/><Relationship Id="rId42" Type="http://schemas.openxmlformats.org/officeDocument/2006/relationships/hyperlink" Target="https://academic.oup.com/rheumatology/article/62/4/e48/6783012" TargetMode="External"/><Relationship Id="rId47" Type="http://schemas.openxmlformats.org/officeDocument/2006/relationships/hyperlink" Target="https://www.sps.nhs.uk/medicines/mercaptopurine/" TargetMode="External"/><Relationship Id="rId63" Type="http://schemas.openxmlformats.org/officeDocument/2006/relationships/hyperlink" Target="https://www.brit-thoracic.org.uk/quality-improvement/guideline-archive/" TargetMode="External"/><Relationship Id="rId68" Type="http://schemas.openxmlformats.org/officeDocument/2006/relationships/hyperlink" Target="https://www.sps.nhs.uk/medicines/azathioprine/" TargetMode="External"/><Relationship Id="rId84" Type="http://schemas.openxmlformats.org/officeDocument/2006/relationships/fontTable" Target="fontTable.xml"/><Relationship Id="rId16" Type="http://schemas.microsoft.com/office/2016/09/relationships/commentsIds" Target="commentsIds.xml"/><Relationship Id="rId11" Type="http://schemas.openxmlformats.org/officeDocument/2006/relationships/endnotes" Target="endnotes.xml"/><Relationship Id="rId32" Type="http://schemas.openxmlformats.org/officeDocument/2006/relationships/hyperlink" Target="https://www.gov.uk/government/publications/varicella-the-green-book-chapter-34" TargetMode="External"/><Relationship Id="rId37" Type="http://schemas.openxmlformats.org/officeDocument/2006/relationships/hyperlink" Target="https://www.bad.org.uk/for-the-public/patient-information-leaflets/azathioprine" TargetMode="External"/><Relationship Id="rId53" Type="http://schemas.openxmlformats.org/officeDocument/2006/relationships/hyperlink" Target="https://www.medicines.org.uk/emc/product/11143/smpc" TargetMode="External"/><Relationship Id="rId58" Type="http://schemas.openxmlformats.org/officeDocument/2006/relationships/hyperlink" Target="https://academic.oup.com/rheumatology/article/56/6/865/3053478" TargetMode="External"/><Relationship Id="rId74" Type="http://schemas.openxmlformats.org/officeDocument/2006/relationships/hyperlink" Target="https://www.nice.org.uk/guidance/ng130" TargetMode="External"/><Relationship Id="rId79" Type="http://schemas.openxmlformats.org/officeDocument/2006/relationships/hyperlink" Target="https://www.england.nhs.uk/publication/responsibility-for-prescribing-between-primary-and-secondary-tertiary-care/" TargetMode="External"/><Relationship Id="rId5" Type="http://schemas.openxmlformats.org/officeDocument/2006/relationships/customXml" Target="../customXml/item5.xml"/><Relationship Id="rId19" Type="http://schemas.openxmlformats.org/officeDocument/2006/relationships/hyperlink" Target="https://www.gov.uk/government/publications/contraindications-and-special-considerations-the-green-book-chapter-6" TargetMode="External"/><Relationship Id="rId14" Type="http://schemas.openxmlformats.org/officeDocument/2006/relationships/comments" Target="comments.xml"/><Relationship Id="rId22" Type="http://schemas.openxmlformats.org/officeDocument/2006/relationships/hyperlink" Target="https://www.gov.uk/government/publications/covid-19-the-green-book-chapter-14a" TargetMode="External"/><Relationship Id="rId27" Type="http://schemas.openxmlformats.org/officeDocument/2006/relationships/hyperlink" Target="https://www.gov.uk/government/publications/yellow-fever-the-green-book-chapter-35" TargetMode="External"/><Relationship Id="rId30" Type="http://schemas.openxmlformats.org/officeDocument/2006/relationships/hyperlink" Target="https://www.gov.uk/government/publications/contraindications-and-special-considerations-the-green-book-chapter-6" TargetMode="External"/><Relationship Id="rId35" Type="http://schemas.openxmlformats.org/officeDocument/2006/relationships/hyperlink" Target="https://patient.info/medicine/azathioprine-azapress-imuran" TargetMode="External"/><Relationship Id="rId43" Type="http://schemas.openxmlformats.org/officeDocument/2006/relationships/hyperlink" Target="https://gut.bmj.com/content/68/Suppl_3/s1.long" TargetMode="External"/><Relationship Id="rId48" Type="http://schemas.openxmlformats.org/officeDocument/2006/relationships/hyperlink" Target="https://uktis.org/monographs/paternal-use-of-azathioprine-or-mercaptopurine/" TargetMode="External"/><Relationship Id="rId56" Type="http://schemas.openxmlformats.org/officeDocument/2006/relationships/hyperlink" Target="https://www.medicines.org.uk/emc/product/4655/smpc" TargetMode="External"/><Relationship Id="rId64" Type="http://schemas.openxmlformats.org/officeDocument/2006/relationships/hyperlink" Target="https://www.bsg.org.uk/clinical-resource/bsg-consensus-guidelines-on-the-management-of-inflammatory-bowel-disease-in-adults/" TargetMode="External"/><Relationship Id="rId69" Type="http://schemas.openxmlformats.org/officeDocument/2006/relationships/hyperlink" Target="https://www.sps.nhs.uk/medicines/mercaptopurine/" TargetMode="External"/><Relationship Id="rId77" Type="http://schemas.openxmlformats.org/officeDocument/2006/relationships/hyperlink" Target="https://www.sps.nhs.uk/monitorings/mercaptopurine-monitoring/" TargetMode="External"/><Relationship Id="rId8" Type="http://schemas.openxmlformats.org/officeDocument/2006/relationships/settings" Target="settings.xml"/><Relationship Id="rId51" Type="http://schemas.openxmlformats.org/officeDocument/2006/relationships/hyperlink" Target="https://www.medicines.org.uk/emc/product/2541/smpc" TargetMode="External"/><Relationship Id="rId72" Type="http://schemas.openxmlformats.org/officeDocument/2006/relationships/hyperlink" Target="https://renaldrugdatabase.com/" TargetMode="External"/><Relationship Id="rId80" Type="http://schemas.openxmlformats.org/officeDocument/2006/relationships/hyperlink" Target="https://www.gmc-uk.org/ethical-guidance/ethical-guidance-for-doctors/good-practice-in-prescribing-and-managing-medicines-and-devices/shared-care" TargetMode="External"/><Relationship Id="rId85" Type="http://schemas.microsoft.com/office/2011/relationships/people" Target="people.xml"/><Relationship Id="rId3" Type="http://schemas.openxmlformats.org/officeDocument/2006/relationships/customXml" Target="../customXml/item3.xml"/><Relationship Id="rId12" Type="http://schemas.openxmlformats.org/officeDocument/2006/relationships/hyperlink" Target="https://rdtc.nhs.uk/publication-type/shared-care/" TargetMode="External"/><Relationship Id="rId17" Type="http://schemas.microsoft.com/office/2018/08/relationships/commentsExtensible" Target="commentsExtensible.xml"/><Relationship Id="rId25" Type="http://schemas.openxmlformats.org/officeDocument/2006/relationships/hyperlink" Target="https://www.medicines.org.uk/emc/search?q=azathioprine+or+mercaptopurine" TargetMode="External"/><Relationship Id="rId33" Type="http://schemas.openxmlformats.org/officeDocument/2006/relationships/hyperlink" Target="https://www.gov.uk/government/publications/post-exposure-prophylaxis-for-chickenpox-and-shingles" TargetMode="External"/><Relationship Id="rId38" Type="http://schemas.openxmlformats.org/officeDocument/2006/relationships/hyperlink" Target="https://www.medicines.org.uk/emc/" TargetMode="External"/><Relationship Id="rId46" Type="http://schemas.openxmlformats.org/officeDocument/2006/relationships/hyperlink" Target="https://www.sps.nhs.uk/medicines/azathioprine/" TargetMode="External"/><Relationship Id="rId59" Type="http://schemas.openxmlformats.org/officeDocument/2006/relationships/hyperlink" Target="https://academic.oup.com/rheumatology/article/62/4/e48/6783012" TargetMode="External"/><Relationship Id="rId67" Type="http://schemas.openxmlformats.org/officeDocument/2006/relationships/hyperlink" Target="https://www.gov.uk/government/collections/immunisation-against-infectious-disease-the-green-book" TargetMode="External"/><Relationship Id="rId20" Type="http://schemas.openxmlformats.org/officeDocument/2006/relationships/hyperlink" Target="https://www.gov.uk/government/publications/shingles-herpes-zoster-the-green-book-chapter-28a" TargetMode="External"/><Relationship Id="rId41" Type="http://schemas.openxmlformats.org/officeDocument/2006/relationships/hyperlink" Target="https://gutscharity.org.uk/advice-and-information/conditions/ulcerative-colitis/" TargetMode="External"/><Relationship Id="rId54" Type="http://schemas.openxmlformats.org/officeDocument/2006/relationships/hyperlink" Target="https://www.medicines.org.uk/emc/product/12745/smpc" TargetMode="External"/><Relationship Id="rId62" Type="http://schemas.openxmlformats.org/officeDocument/2006/relationships/hyperlink" Target="http://www.bad.org.uk/pils/azathioprine/" TargetMode="External"/><Relationship Id="rId70" Type="http://schemas.openxmlformats.org/officeDocument/2006/relationships/hyperlink" Target="http://www.toxbase.org/" TargetMode="External"/><Relationship Id="rId75" Type="http://schemas.openxmlformats.org/officeDocument/2006/relationships/hyperlink" Target="https://assets.publishing.service.gov.uk/media/653f920b80884d0013f71d34/Azathioprine.pdf%20on%2003/11/2023" TargetMode="External"/><Relationship Id="rId83"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hyperlink" Target="https://www.gov.uk/government/publications/pneumococcal-the-green-book-chapter-25" TargetMode="External"/><Relationship Id="rId28" Type="http://schemas.openxmlformats.org/officeDocument/2006/relationships/hyperlink" Target="https://bnf.nice.org.uk/drugs/" TargetMode="External"/><Relationship Id="rId36" Type="http://schemas.openxmlformats.org/officeDocument/2006/relationships/hyperlink" Target="https://www.versusarthritis.org/about-arthritis/treatments/drugs/azathioprine/" TargetMode="External"/><Relationship Id="rId49" Type="http://schemas.openxmlformats.org/officeDocument/2006/relationships/hyperlink" Target="https://bnf.nice.org.uk/" TargetMode="External"/><Relationship Id="rId57" Type="http://schemas.openxmlformats.org/officeDocument/2006/relationships/hyperlink" Target="https://www.medicines.org.uk/emc/product/2949/smpc" TargetMode="External"/><Relationship Id="rId10" Type="http://schemas.openxmlformats.org/officeDocument/2006/relationships/footnotes" Target="footnotes.xml"/><Relationship Id="rId31" Type="http://schemas.openxmlformats.org/officeDocument/2006/relationships/hyperlink" Target="http://www.mhra.gov.uk/yellowcard" TargetMode="External"/><Relationship Id="rId44" Type="http://schemas.openxmlformats.org/officeDocument/2006/relationships/hyperlink" Target="https://uktis.org/monographs/use-of-azathioprine-or-mercaptopurine-in-pregnancy/" TargetMode="External"/><Relationship Id="rId52" Type="http://schemas.openxmlformats.org/officeDocument/2006/relationships/hyperlink" Target="https://www.medicines.org.uk/emc/product/14296/smpc" TargetMode="External"/><Relationship Id="rId60" Type="http://schemas.openxmlformats.org/officeDocument/2006/relationships/hyperlink" Target="https://academic.oup.com/rheumatology/article/62/4/e48/6783012" TargetMode="External"/><Relationship Id="rId65" Type="http://schemas.openxmlformats.org/officeDocument/2006/relationships/hyperlink" Target="https://www.bsg.org.uk/resource/bsg-guidelines-for-the-management-of-autoimmune-hepatitis.html" TargetMode="External"/><Relationship Id="rId73" Type="http://schemas.openxmlformats.org/officeDocument/2006/relationships/hyperlink" Target="https://www.nice.org.uk/guidance/ng129%20on%2020/10/23" TargetMode="External"/><Relationship Id="rId78" Type="http://schemas.openxmlformats.org/officeDocument/2006/relationships/hyperlink" Target="https://www.sps.nhs.uk/articles/rmoc-shared-care-guidance/" TargetMode="External"/><Relationship Id="rId81" Type="http://schemas.openxmlformats.org/officeDocument/2006/relationships/hyperlink" Target="https://www.nice.org.uk/guidance/ng197/" TargetMode="External"/><Relationship Id="rId86"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www.medicines.org.uk/emc/search?q=azathioprine" TargetMode="External"/><Relationship Id="rId18" Type="http://schemas.openxmlformats.org/officeDocument/2006/relationships/hyperlink" Target="https://www.medicines.org.uk/emc/search?q=azathioprine+or+mercaptopurine" TargetMode="External"/><Relationship Id="rId39" Type="http://schemas.openxmlformats.org/officeDocument/2006/relationships/hyperlink" Target="https://www.crohnsandcolitis.org.uk/about-crohns-and-colitis/publications/azathioprine-mercaptopurine" TargetMode="External"/><Relationship Id="rId34" Type="http://schemas.openxmlformats.org/officeDocument/2006/relationships/hyperlink" Target="https://www.nhs.uk/medicines/azathioprine/" TargetMode="External"/><Relationship Id="rId50" Type="http://schemas.openxmlformats.org/officeDocument/2006/relationships/hyperlink" Target="https://www.medicines.org.uk/emc/product/3823" TargetMode="External"/><Relationship Id="rId55" Type="http://schemas.openxmlformats.org/officeDocument/2006/relationships/hyperlink" Target="https://www.medicines.org.uk/emc/product/10387/smpc" TargetMode="External"/><Relationship Id="rId76" Type="http://schemas.openxmlformats.org/officeDocument/2006/relationships/hyperlink" Target="https://www.sps.nhs.uk/monitorings/azathioprine-monitoring/" TargetMode="External"/><Relationship Id="rId7" Type="http://schemas.openxmlformats.org/officeDocument/2006/relationships/styles" Target="styles.xml"/><Relationship Id="rId71" Type="http://schemas.openxmlformats.org/officeDocument/2006/relationships/hyperlink" Target="http://www.toxbase.org/" TargetMode="External"/><Relationship Id="rId2" Type="http://schemas.openxmlformats.org/officeDocument/2006/relationships/customXml" Target="../customXml/item2.xml"/><Relationship Id="rId29" Type="http://schemas.openxmlformats.org/officeDocument/2006/relationships/hyperlink" Target="https://www.medicines.org.uk/emc/search?q=azathioprine+or+mercaptopurine" TargetMode="External"/><Relationship Id="rId24" Type="http://schemas.openxmlformats.org/officeDocument/2006/relationships/hyperlink" Target="https://bnf.nice.org.uk/drugs/" TargetMode="External"/><Relationship Id="rId40" Type="http://schemas.openxmlformats.org/officeDocument/2006/relationships/hyperlink" Target="https://gutscharity.org.uk/advice-and-information/conditions/crohns-disease/" TargetMode="External"/><Relationship Id="rId45" Type="http://schemas.openxmlformats.org/officeDocument/2006/relationships/hyperlink" Target="https://www.medicinesinpregnancy.org/Medicine--pregnancy/Azathioprinemercaptopurine/" TargetMode="External"/><Relationship Id="rId66" Type="http://schemas.openxmlformats.org/officeDocument/2006/relationships/hyperlink" Target="https://pn.bmj.com/content/practneurol/15/3/199.full.pdf" TargetMode="External"/><Relationship Id="rId61" Type="http://schemas.openxmlformats.org/officeDocument/2006/relationships/hyperlink" Target="https://academic.oup.com/bjd/article/165/4/711/6644050?login=false" TargetMode="External"/><Relationship Id="rId8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6E48F89C0D424190E7136144BA1E97" ma:contentTypeVersion="605" ma:contentTypeDescription="Create a new document." ma:contentTypeScope="" ma:versionID="595cf14f654417d86b93383ab8ca1e65">
  <xsd:schema xmlns:xsd="http://www.w3.org/2001/XMLSchema" xmlns:xs="http://www.w3.org/2001/XMLSchema" xmlns:p="http://schemas.microsoft.com/office/2006/metadata/properties" xmlns:ns2="9ecf9374-0d71-4a51-a9c5-198dd68970ed" xmlns:ns3="00e1733f-933a-4135-bb08-3e6c9c4393fe" targetNamespace="http://schemas.microsoft.com/office/2006/metadata/properties" ma:root="true" ma:fieldsID="3d896b4c23f1156c191ac96706335d0e" ns2:_="" ns3:_="">
    <xsd:import namespace="9ecf9374-0d71-4a51-a9c5-198dd68970ed"/>
    <xsd:import namespace="00e1733f-933a-4135-bb08-3e6c9c4393f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2:SharedWithUsers" minOccurs="0"/>
                <xsd:element ref="ns2:SharedWithDetails" minOccurs="0"/>
                <xsd:element ref="ns3:MediaServiceEventHashCode" minOccurs="0"/>
                <xsd:element ref="ns3:MediaServiceGenerationTim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f9374-0d71-4a51-a9c5-198dd68970e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0483cc76-f4f0-4c37-93af-129e78472dae}" ma:internalName="TaxCatchAll" ma:showField="CatchAllData" ma:web="9ecf9374-0d71-4a51-a9c5-198dd68970e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0e1733f-933a-4135-bb08-3e6c9c4393f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5e3038f7-01d3-45c6-9ff3-08a5a011bcb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9ecf9374-0d71-4a51-a9c5-198dd68970ed">ZTN2ZK5Q2N6R-1141901798-77465</_dlc_DocId>
    <_dlc_DocIdUrl xmlns="9ecf9374-0d71-4a51-a9c5-198dd68970ed">
      <Url>https://csucloudservices.sharepoint.com/teams/quality/medicine/_layouts/15/DocIdRedir.aspx?ID=ZTN2ZK5Q2N6R-1141901798-77465</Url>
      <Description>ZTN2ZK5Q2N6R-1141901798-77465</Description>
    </_dlc_DocIdUrl>
    <TaxCatchAll xmlns="9ecf9374-0d71-4a51-a9c5-198dd68970ed" xsi:nil="true"/>
    <lcf76f155ced4ddcb4097134ff3c332f xmlns="00e1733f-933a-4135-bb08-3e6c9c4393fe">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40FDF-48B5-4A26-8077-4CC94FE5B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f9374-0d71-4a51-a9c5-198dd68970ed"/>
    <ds:schemaRef ds:uri="00e1733f-933a-4135-bb08-3e6c9c4393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6AB882-76C8-4C3A-80F2-A88BAF8090B7}">
  <ds:schemaRefs>
    <ds:schemaRef ds:uri="http://schemas.microsoft.com/sharepoint/v3/contenttype/forms"/>
  </ds:schemaRefs>
</ds:datastoreItem>
</file>

<file path=customXml/itemProps3.xml><?xml version="1.0" encoding="utf-8"?>
<ds:datastoreItem xmlns:ds="http://schemas.openxmlformats.org/officeDocument/2006/customXml" ds:itemID="{97F9107A-A567-4E78-9292-8FDBF25C34F5}">
  <ds:schemaRefs>
    <ds:schemaRef ds:uri="http://schemas.microsoft.com/sharepoint/events"/>
  </ds:schemaRefs>
</ds:datastoreItem>
</file>

<file path=customXml/itemProps4.xml><?xml version="1.0" encoding="utf-8"?>
<ds:datastoreItem xmlns:ds="http://schemas.openxmlformats.org/officeDocument/2006/customXml" ds:itemID="{250F89DA-698B-430F-9822-AD922465335C}">
  <ds:schemaRefs>
    <ds:schemaRef ds:uri="http://schemas.microsoft.com/office/2006/metadata/properties"/>
    <ds:schemaRef ds:uri="http://schemas.microsoft.com/office/infopath/2007/PartnerControls"/>
    <ds:schemaRef ds:uri="9ecf9374-0d71-4a51-a9c5-198dd68970ed"/>
    <ds:schemaRef ds:uri="00e1733f-933a-4135-bb08-3e6c9c4393fe"/>
  </ds:schemaRefs>
</ds:datastoreItem>
</file>

<file path=customXml/itemProps5.xml><?xml version="1.0" encoding="utf-8"?>
<ds:datastoreItem xmlns:ds="http://schemas.openxmlformats.org/officeDocument/2006/customXml" ds:itemID="{96B78D52-A811-4666-9D9A-A061CFF4E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5467</Words>
  <Characters>31166</Characters>
  <Application>Microsoft Office Word</Application>
  <DocSecurity>0</DocSecurity>
  <Lines>259</Lines>
  <Paragraphs>73</Paragraphs>
  <ScaleCrop>false</ScaleCrop>
  <Company>RLBUHT</Company>
  <LinksUpToDate>false</LinksUpToDate>
  <CharactersWithSpaces>36560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Donlon Kieron (MLCSU)</dc:creator>
  <cp:lastModifiedBy>STANIFORTH, Rachel (NHS NORTH OF ENGLAND COMMISSIONING SUPPORT UNIT)</cp:lastModifiedBy>
  <cp:revision>8</cp:revision>
  <cp:lastPrinted>2022-03-11T14:19:00Z</cp:lastPrinted>
  <dcterms:created xsi:type="dcterms:W3CDTF">2025-01-08T18:17:00Z</dcterms:created>
  <dcterms:modified xsi:type="dcterms:W3CDTF">2025-01-27T11:21:00Z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0x0101000A6E48F89C0D424190E7136144BA1E97</vt:lpwstr>
  </property>
  <property fmtid="{D5CDD505-2E9C-101B-9397-08002B2CF9AE}" pid="3" name="_dlc_DocIdItemGuid">
    <vt:lpwstr>51b1480d-bcbe-4409-8965-5d4ba7a1fe1a</vt:lpwstr>
  </property>
</Properties>
</file>