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E8835" w14:textId="77777777" w:rsidR="00B53EFF" w:rsidRDefault="00B53EFF" w:rsidP="00B53EFF">
      <w:bookmarkStart w:id="0" w:name="_GoBack"/>
      <w:bookmarkEnd w:id="0"/>
    </w:p>
    <w:p w14:paraId="03FC193F" w14:textId="306A7B6E" w:rsidR="00B53EFF" w:rsidRPr="005228A2" w:rsidRDefault="00B53EFF" w:rsidP="00B53EFF">
      <w:pPr>
        <w:pStyle w:val="Heading2"/>
        <w:numPr>
          <w:ilvl w:val="0"/>
          <w:numId w:val="0"/>
        </w:numPr>
        <w:ind w:left="357" w:hanging="357"/>
        <w:jc w:val="center"/>
        <w:rPr>
          <w:sz w:val="28"/>
          <w:szCs w:val="32"/>
        </w:rPr>
      </w:pPr>
      <w:r>
        <w:rPr>
          <w:sz w:val="28"/>
          <w:szCs w:val="32"/>
        </w:rPr>
        <w:t>Dexamfetamine</w:t>
      </w:r>
      <w:r w:rsidRPr="005228A2">
        <w:rPr>
          <w:sz w:val="28"/>
          <w:szCs w:val="32"/>
        </w:rPr>
        <w:t xml:space="preserve"> for patients within </w:t>
      </w:r>
      <w:r w:rsidRPr="008B4F17">
        <w:rPr>
          <w:color w:val="0070C0"/>
          <w:sz w:val="28"/>
          <w:szCs w:val="32"/>
        </w:rPr>
        <w:t xml:space="preserve">children and </w:t>
      </w:r>
      <w:r w:rsidRPr="005228A2">
        <w:rPr>
          <w:sz w:val="28"/>
          <w:szCs w:val="32"/>
        </w:rPr>
        <w:t>adult services</w:t>
      </w:r>
    </w:p>
    <w:tbl>
      <w:tblPr>
        <w:tblStyle w:val="TableGrid"/>
        <w:tblW w:w="0" w:type="auto"/>
        <w:tblLook w:val="04A0" w:firstRow="1" w:lastRow="0" w:firstColumn="1" w:lastColumn="0" w:noHBand="0" w:noVBand="1"/>
      </w:tblPr>
      <w:tblGrid>
        <w:gridCol w:w="3256"/>
        <w:gridCol w:w="2305"/>
        <w:gridCol w:w="2447"/>
        <w:gridCol w:w="2448"/>
      </w:tblGrid>
      <w:tr w:rsidR="00B53EFF" w14:paraId="03DCB781" w14:textId="77777777" w:rsidTr="005B10D9">
        <w:tc>
          <w:tcPr>
            <w:tcW w:w="3256" w:type="dxa"/>
          </w:tcPr>
          <w:p w14:paraId="79613E01" w14:textId="77777777" w:rsidR="00B53EFF" w:rsidRDefault="00B53EFF" w:rsidP="005B10D9">
            <w:pPr>
              <w:rPr>
                <w:rFonts w:cs="Arial"/>
              </w:rPr>
            </w:pPr>
            <w:r>
              <w:rPr>
                <w:rFonts w:cs="Arial"/>
              </w:rPr>
              <w:t>Version:</w:t>
            </w:r>
          </w:p>
        </w:tc>
        <w:tc>
          <w:tcPr>
            <w:tcW w:w="2305" w:type="dxa"/>
          </w:tcPr>
          <w:p w14:paraId="2294AE71" w14:textId="77777777" w:rsidR="00B53EFF" w:rsidRDefault="00B53EFF" w:rsidP="005B10D9">
            <w:pPr>
              <w:rPr>
                <w:rFonts w:cs="Arial"/>
              </w:rPr>
            </w:pPr>
            <w:r>
              <w:rPr>
                <w:rFonts w:cs="Arial"/>
              </w:rPr>
              <w:t>RDTC v1.0</w:t>
            </w:r>
          </w:p>
        </w:tc>
        <w:tc>
          <w:tcPr>
            <w:tcW w:w="2447" w:type="dxa"/>
          </w:tcPr>
          <w:p w14:paraId="3CF4E51D" w14:textId="77777777" w:rsidR="00B53EFF" w:rsidRDefault="00B53EFF" w:rsidP="005B10D9">
            <w:pPr>
              <w:rPr>
                <w:rFonts w:cs="Arial"/>
              </w:rPr>
            </w:pPr>
            <w:r>
              <w:rPr>
                <w:rFonts w:cs="Arial"/>
              </w:rPr>
              <w:t>Replaces version:</w:t>
            </w:r>
          </w:p>
        </w:tc>
        <w:tc>
          <w:tcPr>
            <w:tcW w:w="2448" w:type="dxa"/>
          </w:tcPr>
          <w:p w14:paraId="1A066EFE" w14:textId="77777777" w:rsidR="00B53EFF" w:rsidRDefault="00B53EFF" w:rsidP="005B10D9">
            <w:pPr>
              <w:rPr>
                <w:rFonts w:cs="Arial"/>
              </w:rPr>
            </w:pPr>
            <w:r>
              <w:rPr>
                <w:rFonts w:cs="Arial"/>
              </w:rPr>
              <w:t>NHSE v1.0</w:t>
            </w:r>
          </w:p>
        </w:tc>
      </w:tr>
      <w:tr w:rsidR="00B53EFF" w14:paraId="0DA11491" w14:textId="77777777" w:rsidTr="005B10D9">
        <w:tc>
          <w:tcPr>
            <w:tcW w:w="3256" w:type="dxa"/>
          </w:tcPr>
          <w:p w14:paraId="4578904D" w14:textId="77777777" w:rsidR="00B53EFF" w:rsidRDefault="00B53EFF" w:rsidP="005B10D9">
            <w:pPr>
              <w:rPr>
                <w:rFonts w:cs="Arial"/>
              </w:rPr>
            </w:pPr>
            <w:r>
              <w:rPr>
                <w:rFonts w:cs="Arial"/>
              </w:rPr>
              <w:t>Clinical content last reviewed:</w:t>
            </w:r>
          </w:p>
        </w:tc>
        <w:tc>
          <w:tcPr>
            <w:tcW w:w="2305" w:type="dxa"/>
          </w:tcPr>
          <w:p w14:paraId="3D44BBE8" w14:textId="77777777" w:rsidR="00B53EFF" w:rsidRDefault="00B53EFF" w:rsidP="005B10D9">
            <w:pPr>
              <w:rPr>
                <w:rFonts w:cs="Arial"/>
              </w:rPr>
            </w:pPr>
            <w:r>
              <w:rPr>
                <w:rFonts w:cs="Arial"/>
              </w:rPr>
              <w:t>M</w:t>
            </w:r>
            <w:r>
              <w:t>ay 2024</w:t>
            </w:r>
          </w:p>
        </w:tc>
        <w:tc>
          <w:tcPr>
            <w:tcW w:w="2447" w:type="dxa"/>
          </w:tcPr>
          <w:p w14:paraId="10E97645" w14:textId="77777777" w:rsidR="00B53EFF" w:rsidRDefault="00B53EFF" w:rsidP="005B10D9">
            <w:pPr>
              <w:rPr>
                <w:rFonts w:cs="Arial"/>
              </w:rPr>
            </w:pPr>
            <w:r>
              <w:rPr>
                <w:rFonts w:cs="Arial"/>
              </w:rPr>
              <w:t>Next review date:</w:t>
            </w:r>
          </w:p>
        </w:tc>
        <w:tc>
          <w:tcPr>
            <w:tcW w:w="2448" w:type="dxa"/>
          </w:tcPr>
          <w:p w14:paraId="676AF760" w14:textId="77777777" w:rsidR="00B53EFF" w:rsidRDefault="00B53EFF" w:rsidP="005B10D9">
            <w:pPr>
              <w:rPr>
                <w:rFonts w:cs="Arial"/>
              </w:rPr>
            </w:pPr>
            <w:r>
              <w:rPr>
                <w:rFonts w:cs="Arial"/>
              </w:rPr>
              <w:t>May 2026</w:t>
            </w:r>
          </w:p>
        </w:tc>
      </w:tr>
    </w:tbl>
    <w:p w14:paraId="779EA75C" w14:textId="77777777" w:rsidR="00B53EFF" w:rsidRDefault="00B53EFF" w:rsidP="00B53EFF">
      <w:pPr>
        <w:rPr>
          <w:rFonts w:cs="Arial"/>
        </w:rPr>
      </w:pPr>
    </w:p>
    <w:tbl>
      <w:tblPr>
        <w:tblStyle w:val="TableGrid"/>
        <w:tblW w:w="0" w:type="auto"/>
        <w:tblLook w:val="04A0" w:firstRow="1" w:lastRow="0" w:firstColumn="1" w:lastColumn="0" w:noHBand="0" w:noVBand="1"/>
      </w:tblPr>
      <w:tblGrid>
        <w:gridCol w:w="1413"/>
        <w:gridCol w:w="1843"/>
        <w:gridCol w:w="7200"/>
      </w:tblGrid>
      <w:tr w:rsidR="00B53EFF" w:rsidRPr="00812579" w14:paraId="4505202F" w14:textId="77777777" w:rsidTr="005B10D9">
        <w:tc>
          <w:tcPr>
            <w:tcW w:w="1413" w:type="dxa"/>
          </w:tcPr>
          <w:p w14:paraId="1C876677" w14:textId="77777777" w:rsidR="00B53EFF" w:rsidRPr="00812579" w:rsidRDefault="00B53EFF" w:rsidP="005B10D9">
            <w:pPr>
              <w:rPr>
                <w:rFonts w:cs="Arial"/>
                <w:b/>
                <w:bCs/>
              </w:rPr>
            </w:pPr>
            <w:r w:rsidRPr="00812579">
              <w:rPr>
                <w:rFonts w:cs="Arial"/>
                <w:b/>
                <w:bCs/>
              </w:rPr>
              <w:t>Version</w:t>
            </w:r>
          </w:p>
        </w:tc>
        <w:tc>
          <w:tcPr>
            <w:tcW w:w="1843" w:type="dxa"/>
          </w:tcPr>
          <w:p w14:paraId="1172A864" w14:textId="77777777" w:rsidR="00B53EFF" w:rsidRPr="00812579" w:rsidRDefault="00B53EFF" w:rsidP="005B10D9">
            <w:pPr>
              <w:rPr>
                <w:rFonts w:cs="Arial"/>
                <w:b/>
                <w:bCs/>
              </w:rPr>
            </w:pPr>
            <w:r w:rsidRPr="00812579">
              <w:rPr>
                <w:rFonts w:cs="Arial"/>
                <w:b/>
                <w:bCs/>
              </w:rPr>
              <w:t>Date published</w:t>
            </w:r>
          </w:p>
        </w:tc>
        <w:tc>
          <w:tcPr>
            <w:tcW w:w="7200" w:type="dxa"/>
          </w:tcPr>
          <w:p w14:paraId="76B2D0E7" w14:textId="77777777" w:rsidR="00B53EFF" w:rsidRPr="00812579" w:rsidRDefault="00B53EFF" w:rsidP="005B10D9">
            <w:pPr>
              <w:rPr>
                <w:rFonts w:cs="Arial"/>
                <w:b/>
                <w:bCs/>
              </w:rPr>
            </w:pPr>
            <w:r w:rsidRPr="00812579">
              <w:rPr>
                <w:rFonts w:cs="Arial"/>
                <w:b/>
                <w:bCs/>
              </w:rPr>
              <w:t>Changes</w:t>
            </w:r>
            <w:r>
              <w:rPr>
                <w:rFonts w:cs="Arial"/>
                <w:b/>
                <w:bCs/>
              </w:rPr>
              <w:t xml:space="preserve"> since previous version</w:t>
            </w:r>
          </w:p>
        </w:tc>
      </w:tr>
      <w:tr w:rsidR="00B53EFF" w14:paraId="7CED4493" w14:textId="77777777" w:rsidTr="005B10D9">
        <w:tc>
          <w:tcPr>
            <w:tcW w:w="1413" w:type="dxa"/>
          </w:tcPr>
          <w:p w14:paraId="70B0850F" w14:textId="77777777" w:rsidR="00B53EFF" w:rsidRDefault="00B53EFF" w:rsidP="005B10D9">
            <w:pPr>
              <w:rPr>
                <w:rFonts w:cs="Arial"/>
              </w:rPr>
            </w:pPr>
            <w:r>
              <w:rPr>
                <w:rFonts w:cs="Arial"/>
              </w:rPr>
              <w:t>RDTC v1.0</w:t>
            </w:r>
          </w:p>
        </w:tc>
        <w:tc>
          <w:tcPr>
            <w:tcW w:w="1843" w:type="dxa"/>
          </w:tcPr>
          <w:p w14:paraId="3EED966C" w14:textId="77777777" w:rsidR="00B53EFF" w:rsidRDefault="00B53EFF" w:rsidP="005B10D9">
            <w:pPr>
              <w:rPr>
                <w:rFonts w:cs="Arial"/>
              </w:rPr>
            </w:pPr>
            <w:r w:rsidRPr="00B05ABB">
              <w:rPr>
                <w:rFonts w:cs="Arial"/>
              </w:rPr>
              <w:t>29th May 2024</w:t>
            </w:r>
          </w:p>
        </w:tc>
        <w:tc>
          <w:tcPr>
            <w:tcW w:w="7200" w:type="dxa"/>
          </w:tcPr>
          <w:p w14:paraId="3BB07E62" w14:textId="77777777" w:rsidR="00B53EFF" w:rsidRPr="007A56FB" w:rsidRDefault="00B53EFF" w:rsidP="005B10D9">
            <w:pPr>
              <w:rPr>
                <w:rFonts w:cs="Arial"/>
              </w:rPr>
            </w:pPr>
            <w:r>
              <w:rPr>
                <w:rFonts w:cs="Arial"/>
              </w:rPr>
              <w:t>U</w:t>
            </w:r>
            <w:r w:rsidRPr="00596095">
              <w:rPr>
                <w:rFonts w:cs="Arial"/>
              </w:rPr>
              <w:t>pdated advice on use in pregnancy in line with UKTIS, hyperlinks and references updated to current versions, minor content clarifications, and alignment of content with dexamfetamine, and other ADHD SCPs.</w:t>
            </w:r>
          </w:p>
        </w:tc>
      </w:tr>
      <w:tr w:rsidR="00B53EFF" w14:paraId="04D50E58" w14:textId="77777777" w:rsidTr="005B10D9">
        <w:tc>
          <w:tcPr>
            <w:tcW w:w="1413" w:type="dxa"/>
          </w:tcPr>
          <w:p w14:paraId="356CA67A" w14:textId="2A9DF26B" w:rsidR="00B53EFF" w:rsidRDefault="00847E7E" w:rsidP="005B10D9">
            <w:pPr>
              <w:rPr>
                <w:rFonts w:cs="Arial"/>
              </w:rPr>
            </w:pPr>
            <w:r>
              <w:rPr>
                <w:rFonts w:cs="Arial"/>
              </w:rPr>
              <w:t>HNY v1.1</w:t>
            </w:r>
          </w:p>
        </w:tc>
        <w:tc>
          <w:tcPr>
            <w:tcW w:w="1843" w:type="dxa"/>
          </w:tcPr>
          <w:p w14:paraId="243B5F87" w14:textId="3C65108F" w:rsidR="00B53EFF" w:rsidRDefault="00716C81" w:rsidP="005B10D9">
            <w:pPr>
              <w:rPr>
                <w:rFonts w:cs="Arial"/>
              </w:rPr>
            </w:pPr>
            <w:r>
              <w:rPr>
                <w:rFonts w:cs="Arial"/>
              </w:rPr>
              <w:t>28/04/2025</w:t>
            </w:r>
          </w:p>
        </w:tc>
        <w:tc>
          <w:tcPr>
            <w:tcW w:w="7200" w:type="dxa"/>
          </w:tcPr>
          <w:p w14:paraId="6FDFF6D8" w14:textId="77777777" w:rsidR="00716C81" w:rsidRPr="00716C81" w:rsidRDefault="00716C81" w:rsidP="00716C81">
            <w:pPr>
              <w:rPr>
                <w:rFonts w:cs="Arial"/>
              </w:rPr>
            </w:pPr>
            <w:r w:rsidRPr="00716C81">
              <w:rPr>
                <w:rFonts w:cs="Arial"/>
              </w:rPr>
              <w:t>The RDTC version has been adjusted to include children as well as adults within the same document.</w:t>
            </w:r>
          </w:p>
          <w:p w14:paraId="74A3DD56" w14:textId="77777777" w:rsidR="00B53EFF" w:rsidRDefault="00716C81" w:rsidP="00716C81">
            <w:pPr>
              <w:rPr>
                <w:rFonts w:cs="Arial"/>
              </w:rPr>
            </w:pPr>
            <w:r w:rsidRPr="00716C81">
              <w:rPr>
                <w:rFonts w:cs="Arial"/>
              </w:rPr>
              <w:t>Section 1: Include reference to children as well</w:t>
            </w:r>
            <w:r>
              <w:rPr>
                <w:rFonts w:cs="Arial"/>
              </w:rPr>
              <w:t>.</w:t>
            </w:r>
          </w:p>
          <w:p w14:paraId="62C5A01C" w14:textId="77777777" w:rsidR="00716C81" w:rsidRDefault="00716C81" w:rsidP="00716C81">
            <w:pPr>
              <w:rPr>
                <w:rFonts w:cs="Arial"/>
                <w:color w:val="2E74B5" w:themeColor="accent5" w:themeShade="BF"/>
              </w:rPr>
            </w:pPr>
            <w:r w:rsidRPr="008B4F17">
              <w:rPr>
                <w:rFonts w:cs="Arial"/>
                <w:color w:val="2E74B5" w:themeColor="accent5" w:themeShade="BF"/>
              </w:rPr>
              <w:t>It is licensed for the treatment of ADHD which is refractory to methylphenidate in children aged 6-17 years</w:t>
            </w:r>
          </w:p>
          <w:p w14:paraId="6576B7F7" w14:textId="77777777" w:rsidR="00716C81" w:rsidRDefault="00716C81" w:rsidP="00716C81">
            <w:pPr>
              <w:rPr>
                <w:rFonts w:cs="Arial"/>
              </w:rPr>
            </w:pPr>
            <w:r>
              <w:rPr>
                <w:rFonts w:cs="Arial"/>
              </w:rPr>
              <w:t>Section 2: Added in children for the ADHD indication</w:t>
            </w:r>
          </w:p>
          <w:p w14:paraId="0C23AE1C" w14:textId="77777777" w:rsidR="00716C81" w:rsidRDefault="00716C81" w:rsidP="00716C81">
            <w:pPr>
              <w:rPr>
                <w:rFonts w:cs="Arial"/>
              </w:rPr>
            </w:pPr>
            <w:r>
              <w:rPr>
                <w:rFonts w:cs="Arial"/>
              </w:rPr>
              <w:t xml:space="preserve">Section 3: </w:t>
            </w:r>
            <w:r w:rsidRPr="00716C81">
              <w:rPr>
                <w:rFonts w:cs="Arial"/>
              </w:rPr>
              <w:t>Attention deficit hyperactivity disorder (ADHD) in children aged 6 – 17 years</w:t>
            </w:r>
          </w:p>
          <w:p w14:paraId="6EDE3134" w14:textId="77777777" w:rsidR="00716C81" w:rsidRDefault="00716C81" w:rsidP="00716C81">
            <w:pPr>
              <w:rPr>
                <w:rFonts w:cs="Arial"/>
              </w:rPr>
            </w:pPr>
          </w:p>
          <w:p w14:paraId="440D140C" w14:textId="77777777" w:rsidR="00833DDE" w:rsidRDefault="00833DDE" w:rsidP="00716C81">
            <w:pPr>
              <w:rPr>
                <w:rFonts w:cs="Arial"/>
              </w:rPr>
            </w:pPr>
            <w:r>
              <w:rPr>
                <w:rFonts w:cs="Arial"/>
              </w:rPr>
              <w:t xml:space="preserve">Section 4: </w:t>
            </w:r>
            <w:r w:rsidRPr="00833DDE">
              <w:rPr>
                <w:rFonts w:cs="Arial"/>
              </w:rPr>
              <w:t>State that prescribing and monitoring should be transferred after at least 12 weeks</w:t>
            </w:r>
          </w:p>
          <w:p w14:paraId="3EA1C968" w14:textId="77777777" w:rsidR="00833DDE" w:rsidRPr="00271951" w:rsidRDefault="00833DDE" w:rsidP="00833DDE">
            <w:pPr>
              <w:rPr>
                <w:u w:val="single"/>
              </w:rPr>
            </w:pPr>
            <w:r w:rsidRPr="00271951">
              <w:rPr>
                <w:u w:val="single"/>
              </w:rPr>
              <w:t xml:space="preserve">Initial stabilisation: </w:t>
            </w:r>
          </w:p>
          <w:p w14:paraId="5FB87930" w14:textId="77777777" w:rsidR="00833DDE" w:rsidRPr="008B4F17" w:rsidRDefault="00833DDE" w:rsidP="00833DDE">
            <w:pPr>
              <w:rPr>
                <w:rFonts w:cs="Arial"/>
                <w:bCs/>
                <w:iCs/>
                <w:color w:val="0070C0"/>
                <w:lang w:val="en"/>
              </w:rPr>
            </w:pPr>
            <w:r w:rsidRPr="008B4F17">
              <w:rPr>
                <w:rFonts w:cs="Arial"/>
                <w:b/>
                <w:iCs/>
                <w:color w:val="0070C0"/>
              </w:rPr>
              <w:t xml:space="preserve">ADHD Child 6 – 17 years: </w:t>
            </w:r>
            <w:r w:rsidRPr="008B4F17">
              <w:rPr>
                <w:rFonts w:cs="Arial"/>
                <w:bCs/>
                <w:iCs/>
                <w:color w:val="0070C0"/>
              </w:rPr>
              <w:t>2.5mg 2 -3 times per day</w:t>
            </w:r>
            <w:r>
              <w:rPr>
                <w:rFonts w:cs="Arial"/>
                <w:bCs/>
                <w:iCs/>
                <w:color w:val="0070C0"/>
              </w:rPr>
              <w:t xml:space="preserve"> </w:t>
            </w:r>
            <w:r w:rsidRPr="00833DDE">
              <w:rPr>
                <w:rFonts w:cs="Arial"/>
                <w:bCs/>
                <w:iCs/>
                <w:color w:val="0070C0"/>
              </w:rPr>
              <w:t>increased in steps of 5 mg once weekly if required</w:t>
            </w:r>
          </w:p>
          <w:p w14:paraId="20A56190" w14:textId="77777777" w:rsidR="00271951" w:rsidRDefault="00271951" w:rsidP="00271951">
            <w:pPr>
              <w:rPr>
                <w:rFonts w:cs="Arial"/>
              </w:rPr>
            </w:pPr>
          </w:p>
          <w:p w14:paraId="6BFE13A0" w14:textId="2E196E33" w:rsidR="00271951" w:rsidRPr="00271951" w:rsidRDefault="00271951" w:rsidP="00271951">
            <w:pPr>
              <w:rPr>
                <w:color w:val="0070C0"/>
              </w:rPr>
            </w:pPr>
            <w:r>
              <w:rPr>
                <w:rFonts w:cs="Arial"/>
              </w:rPr>
              <w:t xml:space="preserve">Section 5: </w:t>
            </w:r>
          </w:p>
          <w:p w14:paraId="06BA3576" w14:textId="7D34C1DC" w:rsidR="00271951" w:rsidRPr="008B4F17" w:rsidRDefault="00271951" w:rsidP="00271951">
            <w:pPr>
              <w:numPr>
                <w:ilvl w:val="0"/>
                <w:numId w:val="13"/>
              </w:numPr>
              <w:rPr>
                <w:color w:val="0070C0"/>
              </w:rPr>
            </w:pPr>
            <w:r w:rsidRPr="00271951">
              <w:t xml:space="preserve">Blood pressure (BP) and heart rate – </w:t>
            </w:r>
            <w:r w:rsidRPr="008B4F17">
              <w:rPr>
                <w:color w:val="0070C0"/>
              </w:rPr>
              <w:t>recorded on centile chart (not applicable in patients &gt; 18 years)</w:t>
            </w:r>
          </w:p>
          <w:p w14:paraId="30A1A644" w14:textId="77777777" w:rsidR="00271951" w:rsidRPr="008B4F17" w:rsidRDefault="00271951" w:rsidP="00271951">
            <w:pPr>
              <w:numPr>
                <w:ilvl w:val="0"/>
                <w:numId w:val="13"/>
              </w:numPr>
              <w:rPr>
                <w:color w:val="0070C0"/>
              </w:rPr>
            </w:pPr>
            <w:r w:rsidRPr="00271951">
              <w:t xml:space="preserve">Height, weight and body mass index (BMI) </w:t>
            </w:r>
            <w:r w:rsidRPr="008B4F17">
              <w:rPr>
                <w:color w:val="0070C0"/>
              </w:rPr>
              <w:t>– recorded on centile chart (not applicable in patients &gt; 18 years)</w:t>
            </w:r>
          </w:p>
          <w:p w14:paraId="246C5D3B" w14:textId="44745399" w:rsidR="00833DDE" w:rsidRDefault="00833DDE" w:rsidP="00716C81">
            <w:pPr>
              <w:rPr>
                <w:rFonts w:cs="Arial"/>
              </w:rPr>
            </w:pPr>
          </w:p>
          <w:p w14:paraId="7ADC8B70" w14:textId="77777777" w:rsidR="00271951" w:rsidRDefault="00271951" w:rsidP="00271951">
            <w:r w:rsidRPr="00BF174A">
              <w:rPr>
                <w:b/>
                <w:bCs/>
                <w:u w:val="single"/>
              </w:rPr>
              <w:t xml:space="preserve">Initial monitoring: </w:t>
            </w:r>
          </w:p>
          <w:p w14:paraId="79DE341B" w14:textId="77777777" w:rsidR="00271951" w:rsidRDefault="00271951" w:rsidP="00271951">
            <w:pPr>
              <w:numPr>
                <w:ilvl w:val="0"/>
                <w:numId w:val="13"/>
              </w:numPr>
            </w:pPr>
            <w:r w:rsidRPr="00803660">
              <w:t xml:space="preserve">Before every change of dose: assess heart rate, blood pressure, </w:t>
            </w:r>
            <w:r>
              <w:t xml:space="preserve">appetite </w:t>
            </w:r>
            <w:r w:rsidRPr="00803660">
              <w:t xml:space="preserve">and weight. </w:t>
            </w:r>
          </w:p>
          <w:p w14:paraId="5C81E9B7" w14:textId="77777777" w:rsidR="00271951" w:rsidRPr="0014610E" w:rsidRDefault="00271951" w:rsidP="00271951">
            <w:pPr>
              <w:numPr>
                <w:ilvl w:val="0"/>
                <w:numId w:val="13"/>
              </w:numPr>
              <w:rPr>
                <w:color w:val="0070C0"/>
              </w:rPr>
            </w:pPr>
            <w:r w:rsidRPr="0014610E">
              <w:rPr>
                <w:color w:val="0070C0"/>
              </w:rPr>
              <w:t>Prior to there being a shared care agreement in place:</w:t>
            </w:r>
          </w:p>
          <w:p w14:paraId="7EEFFFB2" w14:textId="77777777" w:rsidR="00271951" w:rsidRPr="00BE5216" w:rsidRDefault="00271951" w:rsidP="00271951">
            <w:pPr>
              <w:rPr>
                <w:color w:val="0070C0"/>
                <w:u w:val="single"/>
              </w:rPr>
            </w:pPr>
            <w:r w:rsidRPr="00BE5216">
              <w:rPr>
                <w:color w:val="0070C0"/>
                <w:u w:val="single"/>
              </w:rPr>
              <w:t xml:space="preserve">Height: </w:t>
            </w:r>
          </w:p>
          <w:p w14:paraId="58315748" w14:textId="77777777" w:rsidR="00271951" w:rsidRPr="0014610E" w:rsidRDefault="00271951" w:rsidP="00271951">
            <w:pPr>
              <w:numPr>
                <w:ilvl w:val="0"/>
                <w:numId w:val="13"/>
              </w:numPr>
              <w:rPr>
                <w:color w:val="0070C0"/>
              </w:rPr>
            </w:pPr>
            <w:r w:rsidRPr="0014610E">
              <w:rPr>
                <w:color w:val="0070C0"/>
              </w:rPr>
              <w:t>Children aged 6 to 17 years of age – 6-monthly</w:t>
            </w:r>
          </w:p>
          <w:p w14:paraId="77EE5CAA" w14:textId="77777777" w:rsidR="00271951" w:rsidRPr="00BE5216" w:rsidRDefault="00271951" w:rsidP="00271951">
            <w:pPr>
              <w:rPr>
                <w:color w:val="0070C0"/>
                <w:u w:val="single"/>
              </w:rPr>
            </w:pPr>
            <w:r w:rsidRPr="00BE5216">
              <w:rPr>
                <w:color w:val="0070C0"/>
                <w:u w:val="single"/>
              </w:rPr>
              <w:t xml:space="preserve">Weight: </w:t>
            </w:r>
          </w:p>
          <w:p w14:paraId="0E65DB19" w14:textId="77777777" w:rsidR="00271951" w:rsidRPr="0014610E" w:rsidRDefault="00271951" w:rsidP="00271951">
            <w:pPr>
              <w:numPr>
                <w:ilvl w:val="0"/>
                <w:numId w:val="13"/>
              </w:numPr>
              <w:rPr>
                <w:color w:val="0070C0"/>
              </w:rPr>
            </w:pPr>
            <w:r w:rsidRPr="0014610E">
              <w:rPr>
                <w:color w:val="0070C0"/>
              </w:rPr>
              <w:t>Children aged 6 to 10 years of age – 3-monthly</w:t>
            </w:r>
          </w:p>
          <w:p w14:paraId="749312F0" w14:textId="77777777" w:rsidR="00271951" w:rsidRPr="0014610E" w:rsidRDefault="00271951" w:rsidP="00271951">
            <w:pPr>
              <w:numPr>
                <w:ilvl w:val="0"/>
                <w:numId w:val="13"/>
              </w:numPr>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494A7E9E" w14:textId="77777777" w:rsidR="00271951" w:rsidRPr="00BE5216" w:rsidRDefault="00271951" w:rsidP="00271951">
            <w:pPr>
              <w:numPr>
                <w:ilvl w:val="0"/>
                <w:numId w:val="13"/>
              </w:numPr>
              <w:rPr>
                <w:color w:val="0070C0"/>
              </w:rPr>
            </w:pPr>
            <w:r w:rsidRPr="0014610E">
              <w:rPr>
                <w:color w:val="0070C0"/>
              </w:rPr>
              <w:t>Adults: 6-monthly</w:t>
            </w:r>
          </w:p>
          <w:p w14:paraId="49E84FEF" w14:textId="77777777" w:rsidR="00271951" w:rsidRPr="00803660" w:rsidRDefault="00271951" w:rsidP="00271951"/>
          <w:p w14:paraId="704F6A2C" w14:textId="77777777" w:rsidR="00271951" w:rsidRPr="00803660" w:rsidRDefault="00271951" w:rsidP="00271951">
            <w:pPr>
              <w:numPr>
                <w:ilvl w:val="0"/>
                <w:numId w:val="13"/>
              </w:numPr>
            </w:pPr>
            <w:r w:rsidRPr="00803660">
              <w:t>After every change of dose: assess heart rate and blood pressure, and any new or worsening psychiatric symptoms</w:t>
            </w:r>
            <w:r>
              <w:t>, including aggressive or hostile behaviour and tics.</w:t>
            </w:r>
            <w:r w:rsidRPr="00803660">
              <w:t xml:space="preserve"> </w:t>
            </w:r>
            <w:r w:rsidRPr="00C51C9D">
              <w:t>The specialist should determine the appropriate timing for this monitoring.</w:t>
            </w:r>
            <w:r>
              <w:t xml:space="preserve"> </w:t>
            </w:r>
            <w:r w:rsidRPr="008B4F17">
              <w:rPr>
                <w:rFonts w:eastAsia="Times New Roman" w:cstheme="minorHAnsi"/>
                <w:iCs/>
                <w:color w:val="0070C0"/>
                <w:lang w:eastAsia="en-GB"/>
              </w:rPr>
              <w:t xml:space="preserve">For under 18s, </w:t>
            </w:r>
            <w:r w:rsidRPr="008B4F17">
              <w:rPr>
                <w:rFonts w:eastAsia="Times New Roman" w:cstheme="minorHAnsi"/>
                <w:iCs/>
                <w:color w:val="0070C0"/>
                <w:lang w:eastAsia="en-GB"/>
              </w:rPr>
              <w:lastRenderedPageBreak/>
              <w:t>record BP, height and weight on centile charts to detect clinically important changes.</w:t>
            </w:r>
          </w:p>
          <w:p w14:paraId="5434A17F" w14:textId="77777777" w:rsidR="00833DDE" w:rsidRDefault="00833DDE" w:rsidP="00716C81">
            <w:pPr>
              <w:rPr>
                <w:rFonts w:cs="Arial"/>
              </w:rPr>
            </w:pPr>
          </w:p>
          <w:p w14:paraId="1EB84B51" w14:textId="5944EC61" w:rsidR="00271951" w:rsidRDefault="00271951" w:rsidP="00716C81">
            <w:pPr>
              <w:rPr>
                <w:rFonts w:cs="Arial"/>
              </w:rPr>
            </w:pPr>
            <w:r>
              <w:rPr>
                <w:rFonts w:cs="Arial"/>
              </w:rPr>
              <w:t>Ongoing monitoring</w:t>
            </w:r>
          </w:p>
          <w:p w14:paraId="36D2113B" w14:textId="77777777" w:rsidR="00271951" w:rsidRPr="008B4F17" w:rsidRDefault="00271951" w:rsidP="00271951">
            <w:pPr>
              <w:tabs>
                <w:tab w:val="right" w:pos="2500"/>
                <w:tab w:val="left" w:pos="2600"/>
              </w:tabs>
              <w:rPr>
                <w:rFonts w:cs="Arial"/>
                <w:color w:val="0070C0"/>
              </w:rPr>
            </w:pPr>
            <w:r w:rsidRPr="008B4F17">
              <w:rPr>
                <w:rFonts w:cs="Arial"/>
                <w:color w:val="0070C0"/>
              </w:rPr>
              <w:t>If still on treatment at school-leaving age, determine if treatment needs to be continued and, if it does, arrange for transition to adult services by 18 years of age.</w:t>
            </w:r>
          </w:p>
          <w:p w14:paraId="187938DB" w14:textId="77777777" w:rsidR="00271951" w:rsidRDefault="00271951" w:rsidP="00716C81">
            <w:pPr>
              <w:rPr>
                <w:rFonts w:cs="Arial"/>
              </w:rPr>
            </w:pPr>
          </w:p>
          <w:p w14:paraId="78813A63" w14:textId="53CA2A99" w:rsidR="00271951" w:rsidRDefault="00271951" w:rsidP="00716C81">
            <w:pPr>
              <w:rPr>
                <w:rFonts w:cs="Arial"/>
              </w:rPr>
            </w:pPr>
            <w:r>
              <w:rPr>
                <w:rFonts w:cs="Arial"/>
              </w:rPr>
              <w:t>Section 6</w:t>
            </w:r>
          </w:p>
          <w:p w14:paraId="6F9C2001" w14:textId="77777777" w:rsidR="00271951" w:rsidRDefault="00271951" w:rsidP="00716C81">
            <w:pPr>
              <w:rPr>
                <w:rFonts w:cs="Arial"/>
              </w:rPr>
            </w:pPr>
          </w:p>
          <w:p w14:paraId="590DF461" w14:textId="27FB09D8" w:rsidR="00271951" w:rsidRPr="00271951" w:rsidRDefault="00271951" w:rsidP="00271951">
            <w:pPr>
              <w:autoSpaceDE w:val="0"/>
              <w:autoSpaceDN w:val="0"/>
              <w:adjustRightInd w:val="0"/>
              <w:rPr>
                <w:rFonts w:eastAsia="Times New Roman" w:cs="Arial"/>
                <w:color w:val="000000"/>
                <w:lang w:eastAsia="en-GB"/>
              </w:rPr>
            </w:pPr>
            <w:r w:rsidRPr="00271951">
              <w:rPr>
                <w:rFonts w:eastAsia="Times New Roman" w:cs="Arial"/>
                <w:color w:val="000000"/>
                <w:lang w:eastAsia="en-GB"/>
              </w:rPr>
              <w:t>Blood pressure and heart rate, and assessment for cardiovascular signs or symptoms</w:t>
            </w:r>
            <w:r>
              <w:rPr>
                <w:rFonts w:eastAsia="Times New Roman" w:cs="Arial"/>
                <w:color w:val="000000"/>
                <w:lang w:eastAsia="en-GB"/>
              </w:rPr>
              <w:t xml:space="preserve">: </w:t>
            </w:r>
          </w:p>
          <w:p w14:paraId="432FF76B" w14:textId="77777777" w:rsidR="00271951" w:rsidRPr="008B4F17" w:rsidRDefault="00271951" w:rsidP="00271951">
            <w:pPr>
              <w:pStyle w:val="ListParagraph"/>
              <w:numPr>
                <w:ilvl w:val="0"/>
                <w:numId w:val="15"/>
              </w:numPr>
              <w:tabs>
                <w:tab w:val="right" w:pos="2500"/>
                <w:tab w:val="left" w:pos="2600"/>
              </w:tabs>
              <w:spacing w:before="0" w:after="0"/>
              <w:contextualSpacing/>
              <w:rPr>
                <w:rFonts w:cs="Arial"/>
              </w:rPr>
            </w:pPr>
            <w:r>
              <w:rPr>
                <w:rFonts w:cs="Arial"/>
              </w:rPr>
              <w:t>Every 6 months and a</w:t>
            </w:r>
            <w:r w:rsidRPr="008B4F17">
              <w:rPr>
                <w:rFonts w:cs="Arial"/>
              </w:rPr>
              <w:t xml:space="preserve">t each dose change, and at each face-to-face review if </w:t>
            </w:r>
            <w:r w:rsidRPr="008B4F17">
              <w:rPr>
                <w:rFonts w:cs="Arial"/>
                <w:color w:val="0070C0"/>
              </w:rPr>
              <w:t>&gt;6 months since last check by team or GP – record on centile charts to detect clinically important changes</w:t>
            </w:r>
          </w:p>
          <w:p w14:paraId="5C0ECDBF" w14:textId="77777777" w:rsidR="00271951" w:rsidRDefault="00271951" w:rsidP="00716C81">
            <w:pPr>
              <w:rPr>
                <w:rFonts w:cs="Arial"/>
              </w:rPr>
            </w:pPr>
          </w:p>
          <w:p w14:paraId="7759FEBA" w14:textId="77777777" w:rsidR="00271951" w:rsidRPr="00271951" w:rsidRDefault="00271951" w:rsidP="00271951">
            <w:pPr>
              <w:ind w:left="360"/>
              <w:rPr>
                <w:color w:val="0070C0"/>
              </w:rPr>
            </w:pPr>
            <w:r>
              <w:rPr>
                <w:rFonts w:cs="Arial"/>
              </w:rPr>
              <w:t xml:space="preserve">Weight: </w:t>
            </w:r>
          </w:p>
          <w:p w14:paraId="6A830CDE" w14:textId="5D7BF45A" w:rsidR="00271951" w:rsidRPr="0014610E" w:rsidRDefault="00271951" w:rsidP="00271951">
            <w:pPr>
              <w:numPr>
                <w:ilvl w:val="0"/>
                <w:numId w:val="6"/>
              </w:numPr>
              <w:rPr>
                <w:color w:val="0070C0"/>
              </w:rPr>
            </w:pPr>
            <w:r w:rsidRPr="0014610E">
              <w:rPr>
                <w:color w:val="0070C0"/>
              </w:rPr>
              <w:t>Children aged 6 to 10 years of age – 3-monthly</w:t>
            </w:r>
          </w:p>
          <w:p w14:paraId="4091808F" w14:textId="77777777" w:rsidR="00271951" w:rsidRPr="0014610E" w:rsidRDefault="00271951" w:rsidP="00271951">
            <w:pPr>
              <w:numPr>
                <w:ilvl w:val="0"/>
                <w:numId w:val="6"/>
              </w:numPr>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28FDB49C" w14:textId="77777777" w:rsidR="00271951" w:rsidRPr="00BE5216" w:rsidRDefault="00271951" w:rsidP="00271951">
            <w:pPr>
              <w:numPr>
                <w:ilvl w:val="0"/>
                <w:numId w:val="6"/>
              </w:numPr>
              <w:rPr>
                <w:color w:val="0070C0"/>
              </w:rPr>
            </w:pPr>
            <w:r w:rsidRPr="0014610E">
              <w:rPr>
                <w:color w:val="0070C0"/>
              </w:rPr>
              <w:t>Adults: 6-monthly</w:t>
            </w:r>
          </w:p>
          <w:p w14:paraId="2806832A" w14:textId="77777777" w:rsidR="00271951" w:rsidRDefault="00271951" w:rsidP="00271951">
            <w:pPr>
              <w:pStyle w:val="ListParagraph"/>
              <w:numPr>
                <w:ilvl w:val="0"/>
                <w:numId w:val="6"/>
              </w:numPr>
              <w:tabs>
                <w:tab w:val="right" w:pos="2500"/>
                <w:tab w:val="left" w:pos="2600"/>
              </w:tabs>
              <w:spacing w:before="0" w:after="0"/>
              <w:contextualSpacing/>
              <w:rPr>
                <w:rFonts w:cs="Arial"/>
                <w:color w:val="0070C0"/>
              </w:rPr>
            </w:pPr>
            <w:r>
              <w:rPr>
                <w:rFonts w:cs="Arial"/>
                <w:color w:val="0070C0"/>
              </w:rPr>
              <w:t>Monitor more often if there are concerns around weight loss</w:t>
            </w:r>
          </w:p>
          <w:p w14:paraId="1CE2A878" w14:textId="77777777" w:rsidR="00271951" w:rsidRPr="008B4F17" w:rsidRDefault="00271951" w:rsidP="00271951">
            <w:pPr>
              <w:pStyle w:val="ListParagraph"/>
              <w:numPr>
                <w:ilvl w:val="0"/>
                <w:numId w:val="6"/>
              </w:numPr>
              <w:tabs>
                <w:tab w:val="right" w:pos="2500"/>
                <w:tab w:val="left" w:pos="2600"/>
              </w:tabs>
              <w:spacing w:before="0" w:after="0"/>
              <w:contextualSpacing/>
              <w:rPr>
                <w:rFonts w:cs="Arial"/>
                <w:color w:val="0070C0"/>
              </w:rPr>
            </w:pPr>
            <w:r>
              <w:rPr>
                <w:rFonts w:cs="Arial"/>
                <w:color w:val="0070C0"/>
              </w:rPr>
              <w:t>Record weight on weight chart for patients &lt;18 years of age</w:t>
            </w:r>
          </w:p>
          <w:p w14:paraId="1655E0DA" w14:textId="3E65BEA3" w:rsidR="00271951" w:rsidRDefault="00271951" w:rsidP="00716C81">
            <w:pPr>
              <w:rPr>
                <w:rFonts w:cs="Arial"/>
              </w:rPr>
            </w:pPr>
          </w:p>
          <w:p w14:paraId="15B8E956" w14:textId="329276D4" w:rsidR="00271951" w:rsidRDefault="00271951" w:rsidP="00716C81">
            <w:pPr>
              <w:rPr>
                <w:rFonts w:eastAsia="Times New Roman" w:cs="Arial"/>
                <w:color w:val="000000"/>
                <w:lang w:eastAsia="en-GB"/>
              </w:rPr>
            </w:pPr>
            <w:r>
              <w:rPr>
                <w:rFonts w:eastAsia="Times New Roman" w:cs="Arial"/>
                <w:color w:val="000000"/>
                <w:lang w:eastAsia="en-GB"/>
              </w:rPr>
              <w:t>Height (children and adolescents only)</w:t>
            </w:r>
          </w:p>
          <w:p w14:paraId="39EB72CC" w14:textId="576BEBF0" w:rsidR="00271951" w:rsidRDefault="00271951" w:rsidP="00716C81">
            <w:pPr>
              <w:rPr>
                <w:rFonts w:cs="Arial"/>
                <w:color w:val="0070C0"/>
              </w:rPr>
            </w:pPr>
            <w:r w:rsidRPr="008B4F17">
              <w:rPr>
                <w:rFonts w:cs="Arial"/>
                <w:color w:val="0070C0"/>
              </w:rPr>
              <w:t>Every 6 months – record on growth chart</w:t>
            </w:r>
          </w:p>
          <w:p w14:paraId="644D555B" w14:textId="77777777" w:rsidR="00271951" w:rsidRDefault="00271951" w:rsidP="00716C81">
            <w:pPr>
              <w:rPr>
                <w:rFonts w:cs="Arial"/>
                <w:color w:val="0070C0"/>
              </w:rPr>
            </w:pPr>
          </w:p>
          <w:p w14:paraId="76E93EC1" w14:textId="351FE7ED" w:rsidR="00271951" w:rsidRDefault="00B00C78" w:rsidP="00716C81">
            <w:pPr>
              <w:rPr>
                <w:rFonts w:cs="Arial"/>
              </w:rPr>
            </w:pPr>
            <w:r>
              <w:rPr>
                <w:rFonts w:cs="Arial"/>
              </w:rPr>
              <w:t>Section 7: Pharmaceutical aspects</w:t>
            </w:r>
          </w:p>
          <w:p w14:paraId="406A51F7" w14:textId="77777777" w:rsidR="00B00C78" w:rsidRDefault="00B00C78" w:rsidP="00716C81">
            <w:pPr>
              <w:rPr>
                <w:rFonts w:cs="Arial"/>
              </w:rPr>
            </w:pPr>
          </w:p>
          <w:p w14:paraId="454C18B5" w14:textId="77777777" w:rsidR="00B00C78" w:rsidRPr="00634C06" w:rsidDel="0093022B" w:rsidRDefault="00B00C78" w:rsidP="00B00C78">
            <w:pPr>
              <w:rPr>
                <w:del w:id="1" w:author="HAIDER, Maymouna (TEES, ESK AND WEAR VALLEYS NHS FOUNDATION TRUST)" w:date="2024-11-29T12:13:00Z"/>
                <w:rFonts w:eastAsia="Times New Roman" w:cs="Arial"/>
                <w:color w:val="0070C0"/>
                <w:lang w:eastAsia="en-GB"/>
                <w:rPrChange w:id="2" w:author="Watson, Caroline" w:date="2025-03-24T10:20:00Z">
                  <w:rPr>
                    <w:del w:id="3" w:author="HAIDER, Maymouna (TEES, ESK AND WEAR VALLEYS NHS FOUNDATION TRUST)" w:date="2024-11-29T12:13:00Z"/>
                    <w:rFonts w:eastAsia="Times New Roman" w:cs="Arial"/>
                    <w:lang w:eastAsia="en-GB"/>
                  </w:rPr>
                </w:rPrChange>
              </w:rPr>
            </w:pPr>
            <w:r w:rsidRPr="008B4F17">
              <w:rPr>
                <w:rFonts w:cs="Arial"/>
                <w:color w:val="0070C0"/>
                <w:lang w:val="en"/>
              </w:rPr>
              <w:t xml:space="preserve">In the treatment of hyperkinetic disorders / ADHD, the times at which the doses of dexamfetamine are administered should be selected to provide the best effect when it is most needed to combat school and social </w:t>
            </w:r>
            <w:r w:rsidRPr="008B4F17">
              <w:rPr>
                <w:rFonts w:cs="Arial"/>
                <w:color w:val="0070C0"/>
              </w:rPr>
              <w:t>behavioural</w:t>
            </w:r>
            <w:r w:rsidRPr="008B4F17">
              <w:rPr>
                <w:rFonts w:cs="Arial"/>
                <w:color w:val="0070C0"/>
                <w:lang w:val="en"/>
              </w:rPr>
              <w:t xml:space="preserve"> difficulties. Normally the first increasing dose is given in the morning. </w:t>
            </w:r>
          </w:p>
          <w:p w14:paraId="772E12D2" w14:textId="77777777" w:rsidR="00B00C78" w:rsidRDefault="00B00C78" w:rsidP="00716C81">
            <w:pPr>
              <w:rPr>
                <w:rFonts w:cs="Arial"/>
              </w:rPr>
            </w:pPr>
          </w:p>
          <w:p w14:paraId="2BFB4A6D" w14:textId="13C199EF" w:rsidR="00B00C78" w:rsidRDefault="00762B9F" w:rsidP="00716C81">
            <w:pPr>
              <w:rPr>
                <w:rFonts w:cs="Arial"/>
              </w:rPr>
            </w:pPr>
            <w:r>
              <w:rPr>
                <w:rFonts w:cs="Arial"/>
              </w:rPr>
              <w:t>Section 13</w:t>
            </w:r>
          </w:p>
          <w:p w14:paraId="4B514216" w14:textId="4BD1ECC7" w:rsidR="00762B9F" w:rsidRDefault="00762B9F" w:rsidP="00716C81">
            <w:pPr>
              <w:rPr>
                <w:rFonts w:cs="Arial"/>
              </w:rPr>
            </w:pPr>
            <w:r w:rsidRPr="00762B9F">
              <w:rPr>
                <w:rFonts w:cs="Arial"/>
              </w:rPr>
              <w:t>Details for contacting specialist must be included on clinic letter.</w:t>
            </w:r>
          </w:p>
          <w:p w14:paraId="5CC70AAD" w14:textId="77777777" w:rsidR="00271951" w:rsidRDefault="00271951" w:rsidP="00716C81">
            <w:pPr>
              <w:rPr>
                <w:rFonts w:cs="Arial"/>
              </w:rPr>
            </w:pPr>
          </w:p>
          <w:p w14:paraId="6E390CE3" w14:textId="77777777" w:rsidR="00271951" w:rsidRDefault="00271951" w:rsidP="00716C81">
            <w:pPr>
              <w:rPr>
                <w:rFonts w:cs="Arial"/>
              </w:rPr>
            </w:pPr>
          </w:p>
          <w:p w14:paraId="14CC8348" w14:textId="05649F18" w:rsidR="00833DDE" w:rsidRDefault="00833DDE" w:rsidP="00716C81">
            <w:pPr>
              <w:rPr>
                <w:rFonts w:cs="Arial"/>
              </w:rPr>
            </w:pPr>
          </w:p>
        </w:tc>
      </w:tr>
    </w:tbl>
    <w:p w14:paraId="7C93E762" w14:textId="77777777" w:rsidR="00B53EFF" w:rsidRDefault="00B53EFF" w:rsidP="00B53EFF">
      <w:pPr>
        <w:rPr>
          <w:rFonts w:cs="Arial"/>
        </w:rPr>
      </w:pPr>
    </w:p>
    <w:p w14:paraId="51209B41" w14:textId="77777777" w:rsidR="00B53EFF" w:rsidRPr="007815A0" w:rsidRDefault="00B53EFF" w:rsidP="00B53EFF">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B53EFF" w:rsidRPr="00812579" w14:paraId="269B7CBC" w14:textId="77777777" w:rsidTr="005B10D9">
        <w:tc>
          <w:tcPr>
            <w:tcW w:w="4248" w:type="dxa"/>
          </w:tcPr>
          <w:p w14:paraId="6AF0E1CE" w14:textId="77777777" w:rsidR="00B53EFF" w:rsidRPr="00812579" w:rsidRDefault="00B53EFF" w:rsidP="005B10D9">
            <w:pPr>
              <w:rPr>
                <w:rFonts w:cs="Arial"/>
                <w:b/>
                <w:bCs/>
              </w:rPr>
            </w:pPr>
            <w:r>
              <w:rPr>
                <w:rFonts w:cs="Arial"/>
                <w:b/>
                <w:bCs/>
              </w:rPr>
              <w:t>Local approval</w:t>
            </w:r>
          </w:p>
        </w:tc>
        <w:tc>
          <w:tcPr>
            <w:tcW w:w="4365" w:type="dxa"/>
          </w:tcPr>
          <w:p w14:paraId="361389D5" w14:textId="77777777" w:rsidR="00B53EFF" w:rsidRPr="00812579" w:rsidRDefault="00B53EFF" w:rsidP="005B10D9">
            <w:pPr>
              <w:rPr>
                <w:rFonts w:cs="Arial"/>
                <w:b/>
                <w:bCs/>
              </w:rPr>
            </w:pPr>
            <w:r>
              <w:rPr>
                <w:rFonts w:cs="Arial"/>
                <w:b/>
                <w:bCs/>
              </w:rPr>
              <w:t>Date</w:t>
            </w:r>
          </w:p>
        </w:tc>
      </w:tr>
      <w:tr w:rsidR="00B53EFF" w14:paraId="55B24A32" w14:textId="77777777" w:rsidTr="005B10D9">
        <w:tc>
          <w:tcPr>
            <w:tcW w:w="4248" w:type="dxa"/>
          </w:tcPr>
          <w:p w14:paraId="360CEF4C" w14:textId="77777777" w:rsidR="00B53EFF" w:rsidRDefault="00B53EFF" w:rsidP="005B10D9">
            <w:pPr>
              <w:rPr>
                <w:rFonts w:cs="Arial"/>
              </w:rPr>
            </w:pPr>
            <w:r>
              <w:rPr>
                <w:rFonts w:cs="Arial"/>
              </w:rPr>
              <w:t>Local content added</w:t>
            </w:r>
          </w:p>
        </w:tc>
        <w:tc>
          <w:tcPr>
            <w:tcW w:w="4365" w:type="dxa"/>
          </w:tcPr>
          <w:p w14:paraId="2944F686" w14:textId="77777777" w:rsidR="00B53EFF" w:rsidRDefault="00B53EFF" w:rsidP="005B10D9">
            <w:pPr>
              <w:rPr>
                <w:rFonts w:cs="Arial"/>
              </w:rPr>
            </w:pPr>
          </w:p>
        </w:tc>
      </w:tr>
      <w:tr w:rsidR="00B53EFF" w14:paraId="35D1EBEA" w14:textId="77777777" w:rsidTr="005B10D9">
        <w:tc>
          <w:tcPr>
            <w:tcW w:w="4248" w:type="dxa"/>
          </w:tcPr>
          <w:p w14:paraId="33D54000" w14:textId="44DADD55" w:rsidR="00B53EFF" w:rsidRDefault="00B53EFF" w:rsidP="005B10D9">
            <w:pPr>
              <w:rPr>
                <w:rFonts w:cs="Arial"/>
              </w:rPr>
            </w:pPr>
            <w:r>
              <w:rPr>
                <w:rFonts w:cs="Arial"/>
              </w:rPr>
              <w:t>Approved for use by</w:t>
            </w:r>
            <w:r w:rsidR="00847E7E">
              <w:rPr>
                <w:rFonts w:cs="Arial"/>
              </w:rPr>
              <w:t xml:space="preserve"> HNY </w:t>
            </w:r>
            <w:r>
              <w:rPr>
                <w:rFonts w:cs="Arial"/>
              </w:rPr>
              <w:t xml:space="preserve"> ICB </w:t>
            </w:r>
          </w:p>
        </w:tc>
        <w:tc>
          <w:tcPr>
            <w:tcW w:w="4365" w:type="dxa"/>
          </w:tcPr>
          <w:p w14:paraId="1704FFB1" w14:textId="77777777" w:rsidR="00B53EFF" w:rsidRDefault="00B53EFF" w:rsidP="005B10D9">
            <w:pPr>
              <w:rPr>
                <w:rFonts w:cs="Arial"/>
              </w:rPr>
            </w:pPr>
          </w:p>
        </w:tc>
      </w:tr>
      <w:tr w:rsidR="00B53EFF" w14:paraId="3DFE4C72" w14:textId="77777777" w:rsidTr="005B10D9">
        <w:tc>
          <w:tcPr>
            <w:tcW w:w="4248" w:type="dxa"/>
          </w:tcPr>
          <w:p w14:paraId="515435D7" w14:textId="77777777" w:rsidR="00B53EFF" w:rsidRDefault="00B53EFF" w:rsidP="005B10D9">
            <w:pPr>
              <w:rPr>
                <w:rFonts w:cs="Arial"/>
              </w:rPr>
            </w:pPr>
          </w:p>
        </w:tc>
        <w:tc>
          <w:tcPr>
            <w:tcW w:w="4365" w:type="dxa"/>
          </w:tcPr>
          <w:p w14:paraId="26A25E09" w14:textId="77777777" w:rsidR="00B53EFF" w:rsidRDefault="00B53EFF" w:rsidP="005B10D9">
            <w:pPr>
              <w:rPr>
                <w:rFonts w:cs="Arial"/>
              </w:rPr>
            </w:pPr>
          </w:p>
        </w:tc>
      </w:tr>
    </w:tbl>
    <w:p w14:paraId="5FC78EB3" w14:textId="77777777" w:rsidR="00B53EFF" w:rsidRDefault="00B53EFF" w:rsidP="00B53EFF">
      <w:pPr>
        <w:rPr>
          <w:rFonts w:cs="Arial"/>
        </w:rPr>
      </w:pPr>
    </w:p>
    <w:p w14:paraId="05BA4857" w14:textId="77777777" w:rsidR="00B53EFF" w:rsidRDefault="00B53EFF" w:rsidP="00B53EFF">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1" w:history="1">
        <w:r w:rsidRPr="00CA7B09">
          <w:rPr>
            <w:rStyle w:val="Hyperlink"/>
            <w:rFonts w:cs="Arial"/>
            <w:sz w:val="24"/>
            <w:szCs w:val="24"/>
          </w:rPr>
          <w:t>https://rdtc.nhs.uk/prescribing-support-document/shared-care-protocol-dexamfetamine-in-adults/</w:t>
        </w:r>
      </w:hyperlink>
      <w:r>
        <w:rPr>
          <w:rFonts w:cs="Arial"/>
          <w:sz w:val="24"/>
          <w:szCs w:val="24"/>
        </w:rPr>
        <w:t xml:space="preserve">. </w:t>
      </w:r>
    </w:p>
    <w:p w14:paraId="5675E6E1" w14:textId="77777777" w:rsidR="00B53EFF" w:rsidRDefault="00B53EFF" w:rsidP="00B53EFF">
      <w:pPr>
        <w:rPr>
          <w:rFonts w:cs="Arial"/>
          <w:sz w:val="24"/>
          <w:szCs w:val="24"/>
        </w:rPr>
      </w:pPr>
    </w:p>
    <w:p w14:paraId="04272533" w14:textId="77777777" w:rsidR="00B53EFF" w:rsidRDefault="00B53EFF" w:rsidP="00B53EFF">
      <w:pPr>
        <w:rPr>
          <w:rFonts w:cs="Arial"/>
          <w:sz w:val="24"/>
          <w:szCs w:val="24"/>
        </w:rPr>
      </w:pPr>
      <w:r w:rsidRPr="005A633C">
        <w:rPr>
          <w:rFonts w:cs="Arial"/>
          <w:sz w:val="24"/>
          <w:szCs w:val="24"/>
        </w:rPr>
        <w:t xml:space="preserve">Information requiring local completion is highlighted. </w:t>
      </w:r>
    </w:p>
    <w:p w14:paraId="6CCAD8BC" w14:textId="77777777" w:rsidR="00B53EFF" w:rsidRDefault="00B53EFF" w:rsidP="00B53EFF">
      <w:pPr>
        <w:rPr>
          <w:rFonts w:cs="Arial"/>
          <w:sz w:val="24"/>
          <w:szCs w:val="24"/>
        </w:rPr>
      </w:pPr>
    </w:p>
    <w:p w14:paraId="3CE9A1E1" w14:textId="77777777" w:rsidR="00B53EFF" w:rsidRDefault="00B53EFF" w:rsidP="00B53EFF">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69F3F8B2" w14:textId="77777777" w:rsidR="00B53EFF" w:rsidRDefault="00B53EFF" w:rsidP="00B53EFF">
      <w:pPr>
        <w:spacing w:before="0" w:after="160"/>
        <w:rPr>
          <w:rFonts w:cs="Arial"/>
          <w:sz w:val="24"/>
          <w:szCs w:val="24"/>
        </w:rPr>
      </w:pPr>
      <w:r>
        <w:rPr>
          <w:rFonts w:cs="Arial"/>
          <w:sz w:val="24"/>
          <w:szCs w:val="24"/>
        </w:rPr>
        <w:br w:type="page"/>
      </w:r>
    </w:p>
    <w:p w14:paraId="4F98BB33" w14:textId="77777777" w:rsidR="00B53EFF" w:rsidRPr="00812579" w:rsidRDefault="00B53EFF" w:rsidP="00B53EFF">
      <w:pPr>
        <w:rPr>
          <w:rFonts w:cs="Arial"/>
          <w:b/>
          <w:bCs/>
          <w:sz w:val="24"/>
          <w:szCs w:val="24"/>
        </w:rPr>
      </w:pPr>
      <w:r w:rsidRPr="00812579">
        <w:rPr>
          <w:rFonts w:cs="Arial"/>
          <w:b/>
          <w:bCs/>
          <w:sz w:val="24"/>
          <w:szCs w:val="24"/>
        </w:rPr>
        <w:lastRenderedPageBreak/>
        <w:t>Shared Care Protocol</w:t>
      </w:r>
    </w:p>
    <w:p w14:paraId="31527B01" w14:textId="35273C65" w:rsidR="00B53EFF" w:rsidRPr="00ED7968" w:rsidRDefault="00B53EFF" w:rsidP="00B53EFF">
      <w:pPr>
        <w:pStyle w:val="Heading2"/>
        <w:numPr>
          <w:ilvl w:val="0"/>
          <w:numId w:val="0"/>
        </w:numPr>
        <w:ind w:left="357" w:hanging="357"/>
        <w:rPr>
          <w:sz w:val="24"/>
          <w:szCs w:val="24"/>
        </w:rPr>
      </w:pPr>
      <w:r>
        <w:rPr>
          <w:sz w:val="24"/>
          <w:szCs w:val="24"/>
        </w:rPr>
        <w:t>Dexamfetamine</w:t>
      </w:r>
      <w:r w:rsidRPr="00ED7968">
        <w:rPr>
          <w:sz w:val="24"/>
          <w:szCs w:val="24"/>
        </w:rPr>
        <w:t xml:space="preserve"> for patients within</w:t>
      </w:r>
      <w:r>
        <w:rPr>
          <w:sz w:val="24"/>
          <w:szCs w:val="24"/>
        </w:rPr>
        <w:t xml:space="preserve"> children </w:t>
      </w:r>
      <w:r w:rsidR="0088572B">
        <w:rPr>
          <w:sz w:val="24"/>
          <w:szCs w:val="24"/>
        </w:rPr>
        <w:t>and</w:t>
      </w:r>
      <w:r w:rsidR="0088572B" w:rsidRPr="00ED7968">
        <w:rPr>
          <w:sz w:val="24"/>
          <w:szCs w:val="24"/>
        </w:rPr>
        <w:t xml:space="preserve"> adult</w:t>
      </w:r>
      <w:r w:rsidRPr="00ED7968">
        <w:rPr>
          <w:sz w:val="24"/>
          <w:szCs w:val="24"/>
        </w:rPr>
        <w:t xml:space="preserve">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B53EFF" w:rsidRPr="00F321FC" w14:paraId="6F98181E" w14:textId="77777777" w:rsidTr="02DAFEF7">
        <w:tc>
          <w:tcPr>
            <w:tcW w:w="2199" w:type="dxa"/>
            <w:tcBorders>
              <w:top w:val="single" w:sz="4" w:space="0" w:color="BFBFBF" w:themeColor="background1" w:themeShade="BF"/>
            </w:tcBorders>
          </w:tcPr>
          <w:p w14:paraId="4445A948" w14:textId="77777777" w:rsidR="00B53EFF" w:rsidRPr="00F321FC" w:rsidRDefault="00B53EFF" w:rsidP="005B10D9">
            <w:pPr>
              <w:pStyle w:val="Heading2"/>
              <w:outlineLvl w:val="1"/>
              <w:rPr>
                <w:rFonts w:cs="Arial"/>
              </w:rPr>
            </w:pPr>
            <w:bookmarkStart w:id="4" w:name="_Background"/>
            <w:bookmarkStart w:id="5" w:name="one_background"/>
            <w:bookmarkStart w:id="6" w:name="_Toc149231785"/>
            <w:bookmarkEnd w:id="4"/>
            <w:r w:rsidRPr="00F321FC">
              <w:rPr>
                <w:rFonts w:cs="Arial"/>
              </w:rPr>
              <w:t>Background</w:t>
            </w:r>
            <w:bookmarkEnd w:id="5"/>
            <w:bookmarkEnd w:id="6"/>
          </w:p>
        </w:tc>
        <w:tc>
          <w:tcPr>
            <w:tcW w:w="8262" w:type="dxa"/>
            <w:tcBorders>
              <w:top w:val="single" w:sz="4" w:space="0" w:color="BFBFBF" w:themeColor="background1" w:themeShade="BF"/>
            </w:tcBorders>
          </w:tcPr>
          <w:p w14:paraId="5340614A" w14:textId="77777777" w:rsidR="00B53EFF" w:rsidRDefault="00B53EFF" w:rsidP="005B10D9">
            <w:pPr>
              <w:rPr>
                <w:rFonts w:cs="Arial"/>
              </w:rPr>
            </w:pPr>
            <w:r w:rsidRPr="00BA54AD">
              <w:rPr>
                <w:rFonts w:cs="Arial"/>
              </w:rPr>
              <w:t xml:space="preserve">Dexamfetamine sulfate is a sympathomimetic amine with central stimulant and anorectic activity indicated for the treatment of attention deficit hyperactivity disorder (ADHD). </w:t>
            </w:r>
          </w:p>
          <w:p w14:paraId="3F7C19C8" w14:textId="785ECFBD" w:rsidR="00B53EFF" w:rsidRPr="00BA54AD" w:rsidRDefault="00B53EFF" w:rsidP="005B10D9">
            <w:pPr>
              <w:rPr>
                <w:rFonts w:cs="Arial"/>
              </w:rPr>
            </w:pPr>
            <w:r w:rsidRPr="008B4F17">
              <w:rPr>
                <w:rFonts w:cs="Arial"/>
                <w:color w:val="2E74B5" w:themeColor="accent5" w:themeShade="BF"/>
              </w:rPr>
              <w:t xml:space="preserve">It is licensed for the treatment of ADHD which is refractory to methylphenidate in children aged 6-17 years; </w:t>
            </w:r>
            <w:r w:rsidRPr="008B4F17">
              <w:rPr>
                <w:rFonts w:cs="Arial"/>
              </w:rPr>
              <w:t>use in adults for this indication is unlicensed</w:t>
            </w:r>
            <w:r w:rsidR="00B26A94" w:rsidRPr="008B4F17">
              <w:rPr>
                <w:rFonts w:cs="Arial"/>
              </w:rPr>
              <w:t xml:space="preserve">, but it </w:t>
            </w:r>
            <w:r w:rsidRPr="008B4F17">
              <w:rPr>
                <w:rFonts w:cs="Arial"/>
              </w:rPr>
              <w:t>may</w:t>
            </w:r>
            <w:r w:rsidRPr="00BA54AD">
              <w:rPr>
                <w:rFonts w:cs="Arial"/>
              </w:rPr>
              <w:t xml:space="preserve"> be offered as an alternative treatment in patients who have been appropriately diagnosed and whose symptoms are responding to lisdexamfetamine but are unable to tolerate the drug’s longer effect profile (see NICE Guidance </w:t>
            </w:r>
            <w:hyperlink r:id="rId12" w:history="1">
              <w:r w:rsidRPr="00203CFC">
                <w:rPr>
                  <w:rStyle w:val="Hyperlink"/>
                  <w:rFonts w:cs="Arial"/>
                </w:rPr>
                <w:t>NG87</w:t>
              </w:r>
            </w:hyperlink>
            <w:r w:rsidRPr="00BA54AD">
              <w:rPr>
                <w:rFonts w:cs="Arial"/>
              </w:rPr>
              <w:t xml:space="preserve"> A</w:t>
            </w:r>
            <w:r>
              <w:rPr>
                <w:rFonts w:cs="Arial"/>
              </w:rPr>
              <w:t>DHD</w:t>
            </w:r>
            <w:r w:rsidRPr="00BA54AD">
              <w:rPr>
                <w:rFonts w:cs="Arial"/>
              </w:rPr>
              <w:t>: diagnosis and management). NICE recommends that people with ADHD have a comprehensive, holistic shared treatment plan that addresses psychological, behavioural</w:t>
            </w:r>
            <w:r>
              <w:rPr>
                <w:rFonts w:cs="Arial"/>
              </w:rPr>
              <w:t>,</w:t>
            </w:r>
            <w:r w:rsidRPr="00BA54AD">
              <w:rPr>
                <w:rFonts w:cs="Arial"/>
              </w:rPr>
              <w:t xml:space="preserve"> and occupational or educational needs.</w:t>
            </w:r>
          </w:p>
          <w:p w14:paraId="16F5D358" w14:textId="77777777" w:rsidR="00B53EFF" w:rsidRPr="00BA54AD" w:rsidRDefault="00B53EFF" w:rsidP="005B10D9">
            <w:pPr>
              <w:rPr>
                <w:rFonts w:cs="Arial"/>
              </w:rPr>
            </w:pPr>
            <w:r w:rsidRPr="00BA54AD">
              <w:rPr>
                <w:rFonts w:cs="Arial"/>
              </w:rPr>
              <w:t xml:space="preserve">Dexamfetamine is not licensed for all the indications listed in </w:t>
            </w:r>
            <w:hyperlink w:anchor="_Licensed_and_agreed" w:history="1">
              <w:r w:rsidRPr="00E6124C">
                <w:rPr>
                  <w:rStyle w:val="Hyperlink"/>
                  <w:rFonts w:cs="Arial"/>
                </w:rPr>
                <w:t>section 2</w:t>
              </w:r>
            </w:hyperlink>
            <w:r w:rsidRPr="00BA54AD">
              <w:rPr>
                <w:rFonts w:cs="Arial"/>
              </w:rPr>
              <w:t>. However, its use for the indications below are established and supported by various sources and bodies including the BNF and NICE.</w:t>
            </w:r>
          </w:p>
          <w:p w14:paraId="6FB98798" w14:textId="77777777" w:rsidR="00B53EFF" w:rsidRPr="00BA54AD" w:rsidRDefault="00B53EFF" w:rsidP="005B10D9">
            <w:pPr>
              <w:rPr>
                <w:rFonts w:cs="Arial"/>
              </w:rPr>
            </w:pPr>
            <w:r w:rsidRPr="00BA54AD">
              <w:rPr>
                <w:rFonts w:cs="Arial"/>
              </w:rPr>
              <w:t xml:space="preserve">Dexamfetamine is a schedule 2 controlled substance; all legal requirements for prescribing controlled drugs should be followed. See NICE Guidance </w:t>
            </w:r>
            <w:hyperlink r:id="rId13" w:history="1">
              <w:r w:rsidRPr="00203CFC">
                <w:rPr>
                  <w:rStyle w:val="Hyperlink"/>
                  <w:rFonts w:cs="Arial"/>
                </w:rPr>
                <w:t>NG46</w:t>
              </w:r>
            </w:hyperlink>
            <w:r w:rsidRPr="00BA54AD">
              <w:rPr>
                <w:rFonts w:cs="Arial"/>
              </w:rPr>
              <w:t xml:space="preserve"> Controlled drugs: safe use and management.</w:t>
            </w:r>
          </w:p>
          <w:p w14:paraId="3B93CE00" w14:textId="77777777" w:rsidR="00B53EFF" w:rsidRPr="00BA54AD" w:rsidRDefault="00B53EFF" w:rsidP="005B10D9">
            <w:pPr>
              <w:rPr>
                <w:rFonts w:cs="Arial"/>
              </w:rPr>
            </w:pPr>
            <w:r w:rsidRPr="00BA54AD">
              <w:rPr>
                <w:rFonts w:cs="Arial"/>
              </w:rPr>
              <w:t xml:space="preserve">Where a person with ADHD is treated by a Child and Adolescent Mental Health Service (CAMHS) but is approaching their 18th birthday, it is expected that CAMHS will refer to the appropriate adult service if need for ongoing treatment is anticipated. </w:t>
            </w:r>
            <w:r w:rsidRPr="00203CFC">
              <w:rPr>
                <w:rFonts w:cs="Arial"/>
              </w:rPr>
              <w:t xml:space="preserve">NICE Guidance </w:t>
            </w:r>
            <w:hyperlink r:id="rId14" w:history="1">
              <w:r w:rsidRPr="00203CFC">
                <w:rPr>
                  <w:rStyle w:val="Hyperlink"/>
                  <w:rFonts w:cs="Arial"/>
                </w:rPr>
                <w:t>NG43</w:t>
              </w:r>
            </w:hyperlink>
            <w:r w:rsidRPr="00203CFC">
              <w:rPr>
                <w:rFonts w:cs="Arial"/>
              </w:rPr>
              <w:t xml:space="preserve"> Transition from children’s to adults’ services for young people using health or social care services should be followed.</w:t>
            </w:r>
          </w:p>
          <w:p w14:paraId="3052B28A" w14:textId="77777777" w:rsidR="00B53EFF" w:rsidRPr="00B87200" w:rsidRDefault="00B53EFF" w:rsidP="005B10D9">
            <w:pPr>
              <w:rPr>
                <w:rFonts w:cs="Arial"/>
              </w:rPr>
            </w:pPr>
            <w:r w:rsidRPr="00BA54AD">
              <w:rPr>
                <w:rFonts w:cs="Arial"/>
              </w:rPr>
              <w:t xml:space="preserve">Long-term usefulness of dexamfetamine for extended periods (over 12 months) should be periodically re-evaluated by a healthcare professional with expertise in ADHD for the individual patient with trial periods off medication to assess the patient's functioning without pharmacotherapy. It is recommended </w:t>
            </w:r>
            <w:r>
              <w:rPr>
                <w:rFonts w:cs="Arial"/>
              </w:rPr>
              <w:t xml:space="preserve">to conduct </w:t>
            </w:r>
            <w:r w:rsidRPr="00BA54AD">
              <w:rPr>
                <w:rFonts w:cs="Arial"/>
              </w:rPr>
              <w:t>a trial discontinuation at least once yearly to assess the patient’s condition. Improvement may be sustained when the medicinal product is either temporarily or permanently discontinued.</w:t>
            </w:r>
          </w:p>
        </w:tc>
      </w:tr>
      <w:tr w:rsidR="00B53EFF" w:rsidRPr="00F321FC" w14:paraId="769E5644" w14:textId="77777777" w:rsidTr="02DAFEF7">
        <w:tc>
          <w:tcPr>
            <w:tcW w:w="2199" w:type="dxa"/>
          </w:tcPr>
          <w:p w14:paraId="38E23BBF" w14:textId="77777777" w:rsidR="00B53EFF" w:rsidRPr="00F321FC" w:rsidRDefault="00B53EFF" w:rsidP="005B10D9">
            <w:pPr>
              <w:pStyle w:val="Heading2"/>
              <w:outlineLvl w:val="1"/>
              <w:rPr>
                <w:rFonts w:cs="Arial"/>
              </w:rPr>
            </w:pPr>
            <w:bookmarkStart w:id="7" w:name="_Licensed_and_agreed"/>
            <w:bookmarkStart w:id="8" w:name="two_indications"/>
            <w:bookmarkStart w:id="9" w:name="_Toc149231786"/>
            <w:bookmarkEnd w:id="7"/>
            <w:r w:rsidRPr="00F321FC">
              <w:rPr>
                <w:rFonts w:cs="Arial"/>
              </w:rPr>
              <w:t xml:space="preserve">Licensed </w:t>
            </w:r>
            <w:r>
              <w:rPr>
                <w:rFonts w:cs="Arial"/>
              </w:rPr>
              <w:t xml:space="preserve">and agreed off-label </w:t>
            </w:r>
            <w:r w:rsidRPr="00F321FC">
              <w:rPr>
                <w:rFonts w:cs="Arial"/>
              </w:rPr>
              <w:t>indications</w:t>
            </w:r>
            <w:bookmarkEnd w:id="8"/>
            <w:bookmarkEnd w:id="9"/>
          </w:p>
        </w:tc>
        <w:tc>
          <w:tcPr>
            <w:tcW w:w="8262" w:type="dxa"/>
          </w:tcPr>
          <w:p w14:paraId="5B06F0DC" w14:textId="611B0E10" w:rsidR="00B26A94" w:rsidRPr="008B4F17" w:rsidRDefault="00B26A94" w:rsidP="00B53EFF">
            <w:pPr>
              <w:numPr>
                <w:ilvl w:val="0"/>
                <w:numId w:val="5"/>
              </w:numPr>
              <w:ind w:left="360"/>
              <w:rPr>
                <w:rFonts w:cs="Arial"/>
                <w:color w:val="0070C0"/>
                <w:vertAlign w:val="superscript"/>
              </w:rPr>
            </w:pPr>
            <w:r w:rsidRPr="008B4F17">
              <w:rPr>
                <w:rFonts w:cs="Arial"/>
                <w:color w:val="0070C0"/>
              </w:rPr>
              <w:t>Attention deficit hyperactivity disorder (ADHD) in children aged 6 – 17 years</w:t>
            </w:r>
          </w:p>
          <w:p w14:paraId="5A1AEA2C" w14:textId="2349A335" w:rsidR="00B53EFF" w:rsidRPr="00BA54AD" w:rsidRDefault="00B53EFF" w:rsidP="00B53EFF">
            <w:pPr>
              <w:numPr>
                <w:ilvl w:val="0"/>
                <w:numId w:val="5"/>
              </w:numPr>
              <w:ind w:left="360"/>
              <w:rPr>
                <w:rFonts w:cs="Arial"/>
                <w:vertAlign w:val="superscript"/>
              </w:rPr>
            </w:pPr>
            <w:r w:rsidRPr="00BA54AD">
              <w:rPr>
                <w:rFonts w:cs="Arial"/>
              </w:rPr>
              <w:t>Attention deficit hyperactivity disorder (ADHD) in adults</w:t>
            </w:r>
            <w:r w:rsidRPr="00BA54AD">
              <w:rPr>
                <w:rFonts w:cs="Arial"/>
                <w:vertAlign w:val="superscript"/>
              </w:rPr>
              <w:t xml:space="preserve"> ǂ</w:t>
            </w:r>
          </w:p>
          <w:p w14:paraId="55968761" w14:textId="77777777" w:rsidR="00B53EFF" w:rsidRPr="00BA54AD" w:rsidRDefault="00B53EFF" w:rsidP="00B53EFF">
            <w:pPr>
              <w:numPr>
                <w:ilvl w:val="0"/>
                <w:numId w:val="5"/>
              </w:numPr>
              <w:ind w:left="360"/>
              <w:rPr>
                <w:rFonts w:cs="Arial"/>
              </w:rPr>
            </w:pPr>
            <w:r w:rsidRPr="00BA54AD">
              <w:rPr>
                <w:rFonts w:cs="Arial"/>
              </w:rPr>
              <w:t>Narcolepsy with or without cataplexy</w:t>
            </w:r>
          </w:p>
          <w:p w14:paraId="0AD47593" w14:textId="77777777" w:rsidR="00B53EFF" w:rsidRDefault="00B53EFF" w:rsidP="005B10D9">
            <w:pPr>
              <w:rPr>
                <w:rFonts w:cs="Arial"/>
              </w:rPr>
            </w:pPr>
            <w:r w:rsidRPr="00BA54AD">
              <w:rPr>
                <w:rFonts w:cs="Arial"/>
                <w:vertAlign w:val="superscript"/>
              </w:rPr>
              <w:t>ǂ</w:t>
            </w:r>
            <w:r w:rsidRPr="00BA54AD">
              <w:rPr>
                <w:rFonts w:cs="Arial"/>
              </w:rPr>
              <w:t xml:space="preserve"> Off-label indication</w:t>
            </w:r>
            <w:r>
              <w:rPr>
                <w:rFonts w:cs="Arial"/>
              </w:rPr>
              <w:t xml:space="preserve">; see </w:t>
            </w:r>
            <w:hyperlink w:anchor="_Background" w:history="1">
              <w:r w:rsidRPr="00E6124C">
                <w:rPr>
                  <w:rStyle w:val="Hyperlink"/>
                  <w:rFonts w:cs="Arial"/>
                </w:rPr>
                <w:t>section 1</w:t>
              </w:r>
            </w:hyperlink>
            <w:r>
              <w:rPr>
                <w:rFonts w:cs="Arial"/>
              </w:rPr>
              <w:t xml:space="preserve"> for circumstances where NICE recommends use in adults</w:t>
            </w:r>
            <w:r w:rsidRPr="00BA54AD">
              <w:rPr>
                <w:rFonts w:cs="Arial"/>
              </w:rPr>
              <w:t xml:space="preserve">. (Please note licensed indications vary by manufacturer. See </w:t>
            </w:r>
            <w:hyperlink r:id="rId15" w:history="1">
              <w:r w:rsidRPr="00BA54AD">
                <w:rPr>
                  <w:rStyle w:val="Hyperlink"/>
                  <w:rFonts w:cs="Arial"/>
                </w:rPr>
                <w:t>SPCs</w:t>
              </w:r>
            </w:hyperlink>
            <w:r w:rsidRPr="00BA54AD">
              <w:rPr>
                <w:rFonts w:cs="Arial"/>
              </w:rPr>
              <w:t xml:space="preserve"> for full details).</w:t>
            </w:r>
          </w:p>
          <w:p w14:paraId="13AF3A02" w14:textId="77777777" w:rsidR="00B53EFF" w:rsidRPr="00AF2590" w:rsidRDefault="00B53EFF" w:rsidP="005B10D9">
            <w:pPr>
              <w:rPr>
                <w:rFonts w:cs="Arial"/>
              </w:rPr>
            </w:pPr>
          </w:p>
          <w:p w14:paraId="44511BA5" w14:textId="06736BE4" w:rsidR="00B53EFF" w:rsidRPr="007A56FB" w:rsidRDefault="00B53EFF" w:rsidP="005B10D9">
            <w:pPr>
              <w:rPr>
                <w:rFonts w:cs="Arial"/>
              </w:rPr>
            </w:pPr>
          </w:p>
        </w:tc>
      </w:tr>
      <w:tr w:rsidR="00B53EFF" w:rsidRPr="00F321FC" w14:paraId="0883F785" w14:textId="77777777" w:rsidTr="02DAFEF7">
        <w:tc>
          <w:tcPr>
            <w:tcW w:w="2199" w:type="dxa"/>
          </w:tcPr>
          <w:p w14:paraId="336059ED" w14:textId="77777777" w:rsidR="00B53EFF" w:rsidRPr="00F321FC" w:rsidRDefault="00B53EFF" w:rsidP="005B10D9">
            <w:pPr>
              <w:pStyle w:val="Heading2"/>
              <w:outlineLvl w:val="1"/>
              <w:rPr>
                <w:rFonts w:cs="Arial"/>
              </w:rPr>
            </w:pPr>
            <w:bookmarkStart w:id="10" w:name="three_local_indications"/>
            <w:bookmarkStart w:id="11" w:name="_Toc149231787"/>
            <w:r w:rsidRPr="00F321FC">
              <w:rPr>
                <w:rFonts w:cs="Arial"/>
              </w:rPr>
              <w:t xml:space="preserve">Locally agreed </w:t>
            </w:r>
            <w:r>
              <w:rPr>
                <w:rFonts w:cs="Arial"/>
              </w:rPr>
              <w:t>indications</w:t>
            </w:r>
            <w:bookmarkEnd w:id="10"/>
            <w:bookmarkEnd w:id="11"/>
          </w:p>
        </w:tc>
        <w:tc>
          <w:tcPr>
            <w:tcW w:w="8262" w:type="dxa"/>
          </w:tcPr>
          <w:p w14:paraId="1266B03E" w14:textId="5E7BF1F0" w:rsidR="00B53EFF" w:rsidRPr="008B4F17" w:rsidRDefault="00847E7E" w:rsidP="0088572B">
            <w:pPr>
              <w:rPr>
                <w:rFonts w:cs="Arial"/>
              </w:rPr>
            </w:pPr>
            <w:r w:rsidRPr="00847E7E">
              <w:rPr>
                <w:rFonts w:cs="Arial"/>
              </w:rPr>
              <w:t>Attention deficit hyperactivity disorder (ADHD) in children aged 6 – 17 years</w:t>
            </w:r>
          </w:p>
        </w:tc>
      </w:tr>
      <w:tr w:rsidR="00B53EFF" w:rsidRPr="00F321FC" w14:paraId="6D915743" w14:textId="77777777" w:rsidTr="02DAFEF7">
        <w:tc>
          <w:tcPr>
            <w:tcW w:w="2199" w:type="dxa"/>
          </w:tcPr>
          <w:p w14:paraId="49BB573F" w14:textId="77777777" w:rsidR="00B53EFF" w:rsidRPr="00F321FC" w:rsidRDefault="00B53EFF" w:rsidP="005B10D9">
            <w:pPr>
              <w:pStyle w:val="Heading2"/>
              <w:outlineLvl w:val="1"/>
              <w:rPr>
                <w:rFonts w:cs="Arial"/>
              </w:rPr>
            </w:pPr>
            <w:bookmarkStart w:id="12" w:name="four_dosing"/>
            <w:bookmarkStart w:id="13" w:name="_Toc149231788"/>
            <w:r w:rsidRPr="00F321FC">
              <w:rPr>
                <w:rFonts w:cs="Arial"/>
              </w:rPr>
              <w:t>Initiation and ongoing dose regime</w:t>
            </w:r>
            <w:bookmarkEnd w:id="12"/>
            <w:bookmarkEnd w:id="13"/>
          </w:p>
        </w:tc>
        <w:tc>
          <w:tcPr>
            <w:tcW w:w="8262" w:type="dxa"/>
          </w:tcPr>
          <w:p w14:paraId="330EF2FD" w14:textId="5DF971A7" w:rsidR="00B53EFF" w:rsidRPr="00FB404F" w:rsidRDefault="00B53EFF" w:rsidP="005B10D9">
            <w:pPr>
              <w:rPr>
                <w:rFonts w:cs="Arial"/>
              </w:rPr>
            </w:pPr>
            <w:r w:rsidRPr="00FB404F">
              <w:rPr>
                <w:rFonts w:cs="Arial"/>
              </w:rPr>
              <w:t xml:space="preserve">Transfer of monitoring and prescribing to primary care is normally after at least </w:t>
            </w:r>
            <w:r w:rsidR="0093022B">
              <w:rPr>
                <w:rFonts w:cs="Arial"/>
              </w:rPr>
              <w:t>12 weeks</w:t>
            </w:r>
            <w:r w:rsidRPr="00FB404F">
              <w:rPr>
                <w:rFonts w:cs="Arial"/>
              </w:rPr>
              <w:t xml:space="preserve">, and when the patient’s dose has been optimised and with satisfactory investigation results for at least </w:t>
            </w:r>
            <w:r w:rsidR="0093022B">
              <w:rPr>
                <w:rFonts w:cs="Arial"/>
              </w:rPr>
              <w:t>12 weeks</w:t>
            </w:r>
            <w:r w:rsidRPr="00FB404F">
              <w:rPr>
                <w:rFonts w:cs="Arial"/>
              </w:rPr>
              <w:t>.</w:t>
            </w:r>
          </w:p>
          <w:p w14:paraId="5F8CAB5A" w14:textId="77777777" w:rsidR="00B53EFF" w:rsidRPr="00FB404F" w:rsidRDefault="00B53EFF" w:rsidP="005B10D9">
            <w:pPr>
              <w:rPr>
                <w:rFonts w:cs="Arial"/>
              </w:rPr>
            </w:pPr>
            <w:r w:rsidRPr="00FB404F">
              <w:rPr>
                <w:rFonts w:cs="Arial"/>
              </w:rPr>
              <w:t xml:space="preserve">The duration of treatment </w:t>
            </w:r>
            <w:r>
              <w:rPr>
                <w:rFonts w:cs="Arial"/>
              </w:rPr>
              <w:t>and</w:t>
            </w:r>
            <w:r w:rsidRPr="00FB404F">
              <w:rPr>
                <w:rFonts w:cs="Arial"/>
              </w:rPr>
              <w:t xml:space="preserve"> frequency of review will be determined by the specialist, based on clinical response and tolerability.</w:t>
            </w:r>
          </w:p>
          <w:p w14:paraId="32967490" w14:textId="77777777" w:rsidR="00B53EFF" w:rsidRPr="00FB404F" w:rsidRDefault="00B53EFF" w:rsidP="005B10D9">
            <w:pPr>
              <w:rPr>
                <w:rFonts w:cs="Arial"/>
              </w:rPr>
            </w:pPr>
            <w:r w:rsidRPr="00FB404F">
              <w:rPr>
                <w:rFonts w:cs="Arial"/>
              </w:rPr>
              <w:lastRenderedPageBreak/>
              <w:t>All dose or formulation adjustments will be the responsibility of the specialist unless directions have been discussed and agreed with the primary care clinician.</w:t>
            </w:r>
          </w:p>
          <w:p w14:paraId="51027C1F" w14:textId="77777777" w:rsidR="00B53EFF" w:rsidRPr="00FB404F" w:rsidRDefault="00B53EFF" w:rsidP="005B10D9">
            <w:pPr>
              <w:rPr>
                <w:rFonts w:cs="Arial"/>
              </w:rPr>
            </w:pPr>
            <w:r w:rsidRPr="00FB404F">
              <w:rPr>
                <w:rFonts w:cs="Arial"/>
              </w:rPr>
              <w:t>Termination of treatment will be the responsibility of the specialist.</w:t>
            </w:r>
          </w:p>
          <w:p w14:paraId="676099DC" w14:textId="77777777" w:rsidR="00B53EFF" w:rsidRPr="00FB404F" w:rsidRDefault="00B53EFF" w:rsidP="005B10D9">
            <w:pPr>
              <w:rPr>
                <w:rFonts w:cs="Arial"/>
              </w:rPr>
            </w:pPr>
          </w:p>
          <w:p w14:paraId="7FFB7CA3" w14:textId="77777777" w:rsidR="00B53EFF" w:rsidRPr="0051526F" w:rsidRDefault="00B53EFF" w:rsidP="005B10D9">
            <w:pPr>
              <w:rPr>
                <w:b/>
                <w:bCs/>
                <w:u w:val="single"/>
              </w:rPr>
            </w:pPr>
            <w:r w:rsidRPr="0051526F">
              <w:rPr>
                <w:b/>
                <w:bCs/>
                <w:u w:val="single"/>
              </w:rPr>
              <w:t xml:space="preserve">Initial stabilisation: </w:t>
            </w:r>
          </w:p>
          <w:p w14:paraId="07706C7F" w14:textId="74399E18" w:rsidR="0093022B" w:rsidRPr="008B4F17" w:rsidRDefault="0093022B" w:rsidP="005B10D9">
            <w:pPr>
              <w:rPr>
                <w:rFonts w:cs="Arial"/>
                <w:bCs/>
                <w:iCs/>
                <w:color w:val="0070C0"/>
                <w:lang w:val="en"/>
              </w:rPr>
            </w:pPr>
            <w:r w:rsidRPr="008B4F17">
              <w:rPr>
                <w:rFonts w:cs="Arial"/>
                <w:b/>
                <w:iCs/>
                <w:color w:val="0070C0"/>
              </w:rPr>
              <w:t xml:space="preserve">ADHD Child 6 – 17 years: </w:t>
            </w:r>
            <w:r w:rsidRPr="008B4F17">
              <w:rPr>
                <w:rFonts w:cs="Arial"/>
                <w:bCs/>
                <w:iCs/>
                <w:color w:val="0070C0"/>
              </w:rPr>
              <w:t>2.5mg 2 -3 times per day</w:t>
            </w:r>
            <w:r w:rsidR="00833DDE">
              <w:rPr>
                <w:rFonts w:cs="Arial"/>
                <w:bCs/>
                <w:iCs/>
                <w:color w:val="0070C0"/>
              </w:rPr>
              <w:t xml:space="preserve"> </w:t>
            </w:r>
            <w:r w:rsidR="00833DDE" w:rsidRPr="00833DDE">
              <w:rPr>
                <w:rFonts w:cs="Arial"/>
                <w:bCs/>
                <w:iCs/>
                <w:color w:val="0070C0"/>
              </w:rPr>
              <w:t>increased in steps of 5 mg once weekly if required</w:t>
            </w:r>
          </w:p>
          <w:p w14:paraId="6DE972BF" w14:textId="18E988FF" w:rsidR="00B53EFF" w:rsidRPr="00803660" w:rsidRDefault="00B53EFF" w:rsidP="005B10D9">
            <w:pPr>
              <w:rPr>
                <w:rFonts w:cs="Arial"/>
                <w:iCs/>
              </w:rPr>
            </w:pPr>
            <w:r w:rsidRPr="00803660">
              <w:rPr>
                <w:rFonts w:cs="Arial"/>
                <w:b/>
                <w:iCs/>
              </w:rPr>
              <w:t>ADHD</w:t>
            </w:r>
            <w:r w:rsidR="0093022B">
              <w:rPr>
                <w:rFonts w:cs="Arial"/>
                <w:b/>
                <w:iCs/>
              </w:rPr>
              <w:t xml:space="preserve"> </w:t>
            </w:r>
            <w:r w:rsidR="0093022B" w:rsidRPr="008B4F17">
              <w:rPr>
                <w:rFonts w:cs="Arial"/>
                <w:b/>
                <w:iCs/>
                <w:color w:val="0070C0"/>
              </w:rPr>
              <w:t>Adult (&gt; 18 years)</w:t>
            </w:r>
            <w:r w:rsidRPr="008B4F17">
              <w:rPr>
                <w:rFonts w:cs="Arial"/>
                <w:iCs/>
                <w:color w:val="0070C0"/>
              </w:rPr>
              <w:t xml:space="preserve">: </w:t>
            </w:r>
            <w:r w:rsidRPr="00803660">
              <w:rPr>
                <w:rFonts w:cs="Arial"/>
                <w:iCs/>
              </w:rPr>
              <w:t>Initially 5mg</w:t>
            </w:r>
            <w:r w:rsidRPr="008B4F17">
              <w:rPr>
                <w:rFonts w:cs="Arial"/>
                <w:iCs/>
                <w:color w:val="0070C0"/>
              </w:rPr>
              <w:t xml:space="preserve"> </w:t>
            </w:r>
            <w:r w:rsidRPr="00803660">
              <w:rPr>
                <w:rFonts w:cs="Arial"/>
                <w:iCs/>
              </w:rPr>
              <w:t>twice daily</w:t>
            </w:r>
            <w:r w:rsidR="0093022B">
              <w:rPr>
                <w:rFonts w:cs="Arial"/>
                <w:iCs/>
              </w:rPr>
              <w:t xml:space="preserve"> </w:t>
            </w:r>
            <w:r w:rsidR="0093022B" w:rsidRPr="008B4F17">
              <w:rPr>
                <w:rFonts w:cs="Arial"/>
                <w:iCs/>
                <w:color w:val="0070C0"/>
              </w:rPr>
              <w:t>(e.g. breakfast and lunch)</w:t>
            </w:r>
            <w:r w:rsidRPr="008B4F17">
              <w:rPr>
                <w:rFonts w:cs="Arial"/>
                <w:iCs/>
                <w:color w:val="0070C0"/>
              </w:rPr>
              <w:t xml:space="preserve">, </w:t>
            </w:r>
            <w:r w:rsidRPr="00803660">
              <w:rPr>
                <w:rFonts w:cs="Arial"/>
                <w:iCs/>
              </w:rPr>
              <w:t xml:space="preserve">dose should be increased according to response at intervals no shorter than 1 week.  </w:t>
            </w:r>
          </w:p>
          <w:p w14:paraId="2FE3FB34" w14:textId="77777777" w:rsidR="00B53EFF" w:rsidRDefault="00B53EFF" w:rsidP="005B10D9">
            <w:pPr>
              <w:rPr>
                <w:rFonts w:cs="Arial"/>
                <w:iCs/>
              </w:rPr>
            </w:pPr>
            <w:r w:rsidRPr="00803660">
              <w:rPr>
                <w:rFonts w:cs="Arial"/>
                <w:b/>
                <w:iCs/>
              </w:rPr>
              <w:t xml:space="preserve">Narcolepsy: </w:t>
            </w:r>
            <w:r w:rsidRPr="00803660">
              <w:rPr>
                <w:rFonts w:cs="Arial"/>
                <w:iCs/>
              </w:rPr>
              <w:t xml:space="preserve">Initially 10mg daily in divided doses, increased in steps of up to 10mg </w:t>
            </w:r>
            <w:r>
              <w:rPr>
                <w:rFonts w:cs="Arial"/>
                <w:iCs/>
              </w:rPr>
              <w:t xml:space="preserve">each </w:t>
            </w:r>
            <w:r w:rsidRPr="00803660">
              <w:rPr>
                <w:rFonts w:cs="Arial"/>
                <w:iCs/>
              </w:rPr>
              <w:t>week.</w:t>
            </w:r>
            <w:r>
              <w:rPr>
                <w:rFonts w:cs="Arial"/>
                <w:iCs/>
              </w:rPr>
              <w:t xml:space="preserve"> In elderly patients, initially 5mg daily, increased in steps of 5mg each week.</w:t>
            </w:r>
          </w:p>
          <w:p w14:paraId="5828D06F" w14:textId="77777777" w:rsidR="00B53EFF" w:rsidRPr="00803660" w:rsidRDefault="00B53EFF" w:rsidP="005B10D9">
            <w:pPr>
              <w:rPr>
                <w:rFonts w:cs="Arial"/>
                <w:iCs/>
              </w:rPr>
            </w:pPr>
          </w:p>
          <w:p w14:paraId="30D1044C" w14:textId="77777777" w:rsidR="00B53EFF" w:rsidRPr="00946787" w:rsidRDefault="00B53EFF" w:rsidP="005B10D9">
            <w:pPr>
              <w:rPr>
                <w:rFonts w:cs="Arial"/>
                <w:b/>
                <w:bCs/>
              </w:rPr>
            </w:pPr>
            <w:r w:rsidRPr="00946787">
              <w:rPr>
                <w:rFonts w:cs="Arial"/>
                <w:b/>
                <w:bCs/>
              </w:rPr>
              <w:t>The loading period must be prescribed by the initiating specialist.</w:t>
            </w:r>
          </w:p>
          <w:p w14:paraId="5D9EA682" w14:textId="77777777" w:rsidR="00B53EFF" w:rsidRDefault="00B53EFF" w:rsidP="005B10D9">
            <w:pPr>
              <w:rPr>
                <w:b/>
                <w:bCs/>
                <w:u w:val="single"/>
              </w:rPr>
            </w:pPr>
          </w:p>
          <w:p w14:paraId="2A66AD55" w14:textId="77777777" w:rsidR="00B53EFF" w:rsidRDefault="00B53EFF" w:rsidP="005B10D9">
            <w:pPr>
              <w:rPr>
                <w:b/>
                <w:bCs/>
                <w:u w:val="single"/>
              </w:rPr>
            </w:pPr>
            <w:r w:rsidRPr="0051526F">
              <w:rPr>
                <w:b/>
                <w:bCs/>
                <w:u w:val="single"/>
              </w:rPr>
              <w:t>Maintenance dose (following initial stabilisation):</w:t>
            </w:r>
          </w:p>
          <w:p w14:paraId="5F5439E6" w14:textId="51643266" w:rsidR="0088572B" w:rsidRPr="004D2864" w:rsidRDefault="0093022B" w:rsidP="02DAFEF7">
            <w:pPr>
              <w:pStyle w:val="NormalWeb"/>
              <w:spacing w:after="0"/>
              <w:rPr>
                <w:rFonts w:ascii="Arial" w:hAnsi="Arial" w:cs="Arial"/>
                <w:color w:val="000000"/>
                <w:sz w:val="22"/>
                <w:szCs w:val="22"/>
                <w:lang w:val="en-US"/>
                <w:rPrChange w:id="14" w:author="Watson, Caroline" w:date="2025-03-24T10:33:00Z">
                  <w:rPr>
                    <w:rFonts w:ascii="Arial" w:hAnsi="Arial" w:cs="Arial"/>
                    <w:color w:val="000000"/>
                    <w:sz w:val="20"/>
                    <w:szCs w:val="20"/>
                    <w:lang w:val="en"/>
                  </w:rPr>
                </w:rPrChange>
              </w:rPr>
            </w:pPr>
            <w:r w:rsidRPr="02DAFEF7">
              <w:rPr>
                <w:rFonts w:ascii="Arial" w:hAnsi="Arial" w:cs="Arial"/>
                <w:color w:val="000000" w:themeColor="text1"/>
                <w:sz w:val="22"/>
                <w:szCs w:val="22"/>
                <w:lang w:val="en-US"/>
              </w:rPr>
              <w:t xml:space="preserve">The maximum daily dose in children &amp; adolescents is usually 20 mg; 40 mg may be necessary in rare </w:t>
            </w:r>
            <w:r w:rsidRPr="02DAFEF7">
              <w:rPr>
                <w:rFonts w:ascii="Arial" w:hAnsi="Arial" w:cs="Arial"/>
                <w:color w:val="0070C0"/>
                <w:sz w:val="22"/>
                <w:szCs w:val="22"/>
                <w:lang w:val="en-US"/>
              </w:rPr>
              <w:t>cases</w:t>
            </w:r>
            <w:r w:rsidR="0088572B" w:rsidRPr="02DAFEF7">
              <w:rPr>
                <w:rFonts w:ascii="Arial" w:hAnsi="Arial" w:cs="Arial"/>
                <w:color w:val="0070C0"/>
                <w:sz w:val="22"/>
                <w:szCs w:val="22"/>
                <w:lang w:val="en-US"/>
              </w:rPr>
              <w:t xml:space="preserve"> for </w:t>
            </w:r>
            <w:commentRangeStart w:id="15"/>
            <w:r w:rsidR="0088572B" w:rsidRPr="02DAFEF7">
              <w:rPr>
                <w:rFonts w:ascii="Arial" w:hAnsi="Arial" w:cs="Arial"/>
                <w:color w:val="0070C0"/>
                <w:sz w:val="22"/>
                <w:szCs w:val="22"/>
                <w:lang w:val="en-US"/>
              </w:rPr>
              <w:t>ADHD</w:t>
            </w:r>
            <w:commentRangeEnd w:id="15"/>
            <w:r>
              <w:rPr>
                <w:rStyle w:val="CommentReference"/>
              </w:rPr>
              <w:commentReference w:id="15"/>
            </w:r>
          </w:p>
          <w:p w14:paraId="2806286F" w14:textId="7F6BA2DF" w:rsidR="0093022B" w:rsidRPr="008B4F17" w:rsidRDefault="0093022B" w:rsidP="008B4F17">
            <w:pPr>
              <w:pStyle w:val="NormalWeb"/>
              <w:spacing w:after="0"/>
              <w:rPr>
                <w:b/>
                <w:bCs/>
                <w:u w:val="single"/>
              </w:rPr>
            </w:pPr>
            <w:r w:rsidRPr="008B4F17">
              <w:rPr>
                <w:rFonts w:ascii="Arial" w:hAnsi="Arial" w:cs="Arial"/>
                <w:color w:val="000000"/>
                <w:sz w:val="22"/>
                <w:szCs w:val="22"/>
                <w:lang w:val="en"/>
              </w:rPr>
              <w:t xml:space="preserve">The maximum daily dose in adults is 60 mg per day to be given in 2-4 divided dose for ADHD and Narcolepsy. </w:t>
            </w:r>
          </w:p>
          <w:p w14:paraId="40146321" w14:textId="3C33C7EA" w:rsidR="00B53EFF" w:rsidRPr="00803660" w:rsidRDefault="00B53EFF" w:rsidP="005B10D9">
            <w:pPr>
              <w:rPr>
                <w:rFonts w:cs="Arial"/>
                <w:iCs/>
              </w:rPr>
            </w:pPr>
          </w:p>
          <w:p w14:paraId="692BCD3D" w14:textId="77777777" w:rsidR="00B53EFF" w:rsidRDefault="00B53EFF" w:rsidP="005B10D9">
            <w:pPr>
              <w:rPr>
                <w:rFonts w:cs="Arial"/>
                <w:b/>
                <w:bCs/>
              </w:rPr>
            </w:pPr>
          </w:p>
          <w:p w14:paraId="506D9EB6" w14:textId="77777777" w:rsidR="00B53EFF" w:rsidRPr="001A51F3" w:rsidRDefault="00B53EFF" w:rsidP="005B10D9">
            <w:pPr>
              <w:rPr>
                <w:rFonts w:cs="Arial"/>
                <w:b/>
                <w:bCs/>
              </w:rPr>
            </w:pPr>
            <w:r w:rsidRPr="001A51F3">
              <w:rPr>
                <w:rFonts w:cs="Arial"/>
                <w:b/>
                <w:bCs/>
              </w:rPr>
              <w:t>The initial maintenance dose must be prescribed by the initiating specialist.</w:t>
            </w:r>
          </w:p>
          <w:p w14:paraId="186E8822" w14:textId="77777777" w:rsidR="00B53EFF" w:rsidRPr="00FB404F" w:rsidRDefault="00B53EFF" w:rsidP="005B10D9">
            <w:pPr>
              <w:rPr>
                <w:rFonts w:cs="Arial"/>
              </w:rPr>
            </w:pPr>
          </w:p>
          <w:p w14:paraId="636935EC" w14:textId="77777777" w:rsidR="00B53EFF" w:rsidRPr="00FB404F" w:rsidRDefault="00B53EFF" w:rsidP="005B10D9">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56469A11" w14:textId="77777777" w:rsidR="00B53EFF" w:rsidRPr="00FB404F" w:rsidRDefault="00B53EFF" w:rsidP="005B10D9">
            <w:pPr>
              <w:rPr>
                <w:rFonts w:cs="Arial"/>
              </w:rPr>
            </w:pPr>
            <w:r w:rsidRPr="00803660">
              <w:rPr>
                <w:rFonts w:cs="Arial"/>
              </w:rPr>
              <w:t>Consider trial periods of stopping medication or reducing the dose when assessment of the overall balance of benefits and harms suggests this may be appropriate. This should be undertaken and supervised by the specialist who will advise the patient and primary care prescriber of the outcome.</w:t>
            </w:r>
          </w:p>
        </w:tc>
      </w:tr>
      <w:tr w:rsidR="00B53EFF" w:rsidRPr="00F321FC" w14:paraId="3EB0E059" w14:textId="77777777" w:rsidTr="02DAFEF7">
        <w:tc>
          <w:tcPr>
            <w:tcW w:w="2199" w:type="dxa"/>
          </w:tcPr>
          <w:p w14:paraId="7BCDA46A" w14:textId="77777777" w:rsidR="00B53EFF" w:rsidRPr="00F321FC" w:rsidRDefault="00B53EFF" w:rsidP="005B10D9">
            <w:pPr>
              <w:pStyle w:val="Heading2"/>
              <w:outlineLvl w:val="1"/>
              <w:rPr>
                <w:rFonts w:cs="Arial"/>
              </w:rPr>
            </w:pPr>
            <w:bookmarkStart w:id="16" w:name="five_initial_monitoring"/>
            <w:bookmarkStart w:id="17"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16"/>
            <w:bookmarkEnd w:id="17"/>
          </w:p>
        </w:tc>
        <w:tc>
          <w:tcPr>
            <w:tcW w:w="8262" w:type="dxa"/>
          </w:tcPr>
          <w:p w14:paraId="1B29791C" w14:textId="77777777" w:rsidR="00B53EFF" w:rsidRDefault="00B53EFF" w:rsidP="005B10D9">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2117F1BA" w14:textId="77777777" w:rsidR="00B53EFF" w:rsidRPr="00FB404F" w:rsidRDefault="00B53EFF" w:rsidP="005B10D9">
            <w:pPr>
              <w:rPr>
                <w:lang w:eastAsia="en-GB"/>
              </w:rPr>
            </w:pPr>
          </w:p>
          <w:p w14:paraId="2EA13C25" w14:textId="77777777" w:rsidR="00B53EFF" w:rsidRPr="0051526F" w:rsidRDefault="00B53EFF" w:rsidP="005B10D9">
            <w:pPr>
              <w:rPr>
                <w:b/>
                <w:bCs/>
                <w:u w:val="single"/>
              </w:rPr>
            </w:pPr>
            <w:r w:rsidRPr="0051526F">
              <w:rPr>
                <w:b/>
                <w:bCs/>
                <w:u w:val="single"/>
              </w:rPr>
              <w:t>Baseline investigations:</w:t>
            </w:r>
          </w:p>
          <w:p w14:paraId="7A8D2D88" w14:textId="68FFEF4B" w:rsidR="00B53EFF" w:rsidRDefault="00B53EFF" w:rsidP="0088572B">
            <w:pPr>
              <w:numPr>
                <w:ilvl w:val="0"/>
                <w:numId w:val="13"/>
              </w:numPr>
            </w:pPr>
            <w:r>
              <w:t xml:space="preserve">A full assessment, as recommended by </w:t>
            </w:r>
            <w:hyperlink r:id="rId18" w:anchor="medication" w:history="1">
              <w:r w:rsidRPr="00141A0E">
                <w:rPr>
                  <w:rStyle w:val="Hyperlink"/>
                </w:rPr>
                <w:t>NICE guidance for ADHD</w:t>
              </w:r>
            </w:hyperlink>
            <w:r>
              <w:t xml:space="preserve">. This should ensure that the patient meets the criteria for ADHD and that pharmacological treatment is required. The assessment should also include a medical history and cardiovascular assessment, </w:t>
            </w:r>
            <w:r w:rsidR="0088572B">
              <w:t>considering</w:t>
            </w:r>
            <w:r>
              <w:t xml:space="preserve"> conditions that may be contraindications for dexamfetamine, and risk of pregnancy (where applicable).</w:t>
            </w:r>
          </w:p>
          <w:p w14:paraId="1518AF4C" w14:textId="77777777" w:rsidR="00B53EFF" w:rsidRPr="00803660" w:rsidRDefault="00B53EFF" w:rsidP="0088572B">
            <w:pPr>
              <w:numPr>
                <w:ilvl w:val="0"/>
                <w:numId w:val="13"/>
              </w:numPr>
            </w:pPr>
            <w:r w:rsidRPr="00803660">
              <w:t>A risk assessment for substance misuse and drug diversion</w:t>
            </w:r>
          </w:p>
          <w:p w14:paraId="71D48C9C" w14:textId="77777777" w:rsidR="00051A6F" w:rsidRPr="008B4F17" w:rsidRDefault="00051A6F" w:rsidP="0088572B">
            <w:pPr>
              <w:numPr>
                <w:ilvl w:val="0"/>
                <w:numId w:val="13"/>
              </w:numPr>
              <w:rPr>
                <w:color w:val="0070C0"/>
              </w:rPr>
            </w:pPr>
            <w:r w:rsidRPr="008B4F17">
              <w:rPr>
                <w:color w:val="0070C0"/>
              </w:rPr>
              <w:t>Blood pressure (BP) and heart rate – recorded on centile chart (not applicable in patients &gt; 18 years)</w:t>
            </w:r>
          </w:p>
          <w:p w14:paraId="5F9CD7A0" w14:textId="2E0E3358" w:rsidR="00051A6F" w:rsidRPr="008B4F17" w:rsidRDefault="00051A6F" w:rsidP="0088572B">
            <w:pPr>
              <w:numPr>
                <w:ilvl w:val="0"/>
                <w:numId w:val="13"/>
              </w:numPr>
              <w:rPr>
                <w:color w:val="0070C0"/>
              </w:rPr>
            </w:pPr>
            <w:r w:rsidRPr="008B4F17">
              <w:rPr>
                <w:color w:val="0070C0"/>
              </w:rPr>
              <w:t>Height, weight and body mass index (BMI) – recorded on centile chart (not applicable in patients &gt; 18 years)</w:t>
            </w:r>
          </w:p>
          <w:p w14:paraId="3E03722E" w14:textId="77777777" w:rsidR="00B53EFF" w:rsidRPr="00803660" w:rsidRDefault="00B53EFF" w:rsidP="0088572B">
            <w:pPr>
              <w:numPr>
                <w:ilvl w:val="0"/>
                <w:numId w:val="13"/>
              </w:numPr>
            </w:pPr>
            <w:r>
              <w:t>Appetite</w:t>
            </w:r>
          </w:p>
          <w:p w14:paraId="25402315" w14:textId="77777777" w:rsidR="00B53EFF" w:rsidRPr="00803660" w:rsidRDefault="00B53EFF" w:rsidP="0088572B">
            <w:pPr>
              <w:numPr>
                <w:ilvl w:val="0"/>
                <w:numId w:val="13"/>
              </w:numPr>
            </w:pPr>
            <w:r>
              <w:lastRenderedPageBreak/>
              <w:t>E</w:t>
            </w:r>
            <w:r w:rsidRPr="00803660">
              <w:t>lectrocardiogram (ECG)</w:t>
            </w:r>
            <w:r>
              <w:t xml:space="preserve"> and cardiology opinion are recommended</w:t>
            </w:r>
            <w:r w:rsidRPr="00803660">
              <w:t xml:space="preserve"> if the patient has any of the following:</w:t>
            </w:r>
          </w:p>
          <w:p w14:paraId="288EA456" w14:textId="77777777" w:rsidR="00B53EFF" w:rsidRPr="00803660" w:rsidRDefault="00B53EFF" w:rsidP="0088572B">
            <w:pPr>
              <w:numPr>
                <w:ilvl w:val="1"/>
                <w:numId w:val="13"/>
              </w:numPr>
            </w:pPr>
            <w:r>
              <w:t>h</w:t>
            </w:r>
            <w:r w:rsidRPr="00803660">
              <w:t>istory of congenital heart disease or previous cardiac surgery</w:t>
            </w:r>
          </w:p>
          <w:p w14:paraId="03434A91" w14:textId="77777777" w:rsidR="00B53EFF" w:rsidRPr="00803660" w:rsidRDefault="00B53EFF" w:rsidP="0088572B">
            <w:pPr>
              <w:numPr>
                <w:ilvl w:val="1"/>
                <w:numId w:val="13"/>
              </w:numPr>
            </w:pPr>
            <w:r>
              <w:t>s</w:t>
            </w:r>
            <w:r w:rsidRPr="00803660">
              <w:t>udden death in a first-degree relative under 40 years suggesting a cardiac disease</w:t>
            </w:r>
          </w:p>
          <w:p w14:paraId="47904F8D" w14:textId="77777777" w:rsidR="00B53EFF" w:rsidRPr="00803660" w:rsidRDefault="00B53EFF" w:rsidP="0088572B">
            <w:pPr>
              <w:numPr>
                <w:ilvl w:val="1"/>
                <w:numId w:val="13"/>
              </w:numPr>
            </w:pPr>
            <w:r>
              <w:t>s</w:t>
            </w:r>
            <w:r w:rsidRPr="00803660">
              <w:t>hortness of breath on exertion compared with peers</w:t>
            </w:r>
          </w:p>
          <w:p w14:paraId="0648BAE1" w14:textId="77777777" w:rsidR="00B53EFF" w:rsidRPr="00803660" w:rsidRDefault="00B53EFF" w:rsidP="0088572B">
            <w:pPr>
              <w:numPr>
                <w:ilvl w:val="1"/>
                <w:numId w:val="13"/>
              </w:numPr>
            </w:pPr>
            <w:r>
              <w:t>f</w:t>
            </w:r>
            <w:r w:rsidRPr="00803660">
              <w:t>ainting on exertion or in response to fright or noise</w:t>
            </w:r>
          </w:p>
          <w:p w14:paraId="2F360E60" w14:textId="77777777" w:rsidR="00B53EFF" w:rsidRPr="00803660" w:rsidRDefault="00B53EFF" w:rsidP="0088572B">
            <w:pPr>
              <w:numPr>
                <w:ilvl w:val="1"/>
                <w:numId w:val="13"/>
              </w:numPr>
            </w:pPr>
            <w:r>
              <w:t>p</w:t>
            </w:r>
            <w:r w:rsidRPr="00803660">
              <w:t>alpitations</w:t>
            </w:r>
            <w:r>
              <w:t xml:space="preserve"> that are rapid, regular, and start and stop suddenly</w:t>
            </w:r>
          </w:p>
          <w:p w14:paraId="47D23B09" w14:textId="77777777" w:rsidR="00B53EFF" w:rsidRPr="00803660" w:rsidRDefault="00B53EFF" w:rsidP="0088572B">
            <w:pPr>
              <w:numPr>
                <w:ilvl w:val="1"/>
                <w:numId w:val="13"/>
              </w:numPr>
            </w:pPr>
            <w:r>
              <w:t>c</w:t>
            </w:r>
            <w:r w:rsidRPr="00803660">
              <w:t>hest pain suggestive of cardiac origin</w:t>
            </w:r>
          </w:p>
          <w:p w14:paraId="672FB104" w14:textId="77777777" w:rsidR="00B53EFF" w:rsidRPr="00803660" w:rsidRDefault="00B53EFF" w:rsidP="0088572B">
            <w:pPr>
              <w:numPr>
                <w:ilvl w:val="1"/>
                <w:numId w:val="13"/>
              </w:numPr>
            </w:pPr>
            <w:r>
              <w:t>s</w:t>
            </w:r>
            <w:r w:rsidRPr="00803660">
              <w:t>igns of heart failure, heart murmur or hypertension</w:t>
            </w:r>
          </w:p>
          <w:p w14:paraId="2BA6E41C" w14:textId="77777777" w:rsidR="00B53EFF" w:rsidRDefault="00B53EFF" w:rsidP="0088572B">
            <w:pPr>
              <w:pStyle w:val="ListParagraph"/>
              <w:numPr>
                <w:ilvl w:val="0"/>
                <w:numId w:val="13"/>
              </w:numPr>
            </w:pPr>
            <w:r>
              <w:t>ECG is recommended if the patient has a co-existing condition treated</w:t>
            </w:r>
            <w:r w:rsidRPr="00803660">
              <w:t xml:space="preserve"> with a medicine that may increase cardiac risk</w:t>
            </w:r>
            <w:r>
              <w:t>.</w:t>
            </w:r>
          </w:p>
          <w:p w14:paraId="44DFD6E6" w14:textId="28C4F1D3" w:rsidR="00051A6F" w:rsidRPr="00803660" w:rsidRDefault="00051A6F" w:rsidP="008B4F17"/>
          <w:p w14:paraId="3C89D11A" w14:textId="77777777" w:rsidR="00B53EFF" w:rsidRDefault="00B53EFF" w:rsidP="005B10D9"/>
          <w:p w14:paraId="0E279E80" w14:textId="77777777" w:rsidR="00B53EFF" w:rsidRDefault="00B53EFF" w:rsidP="005B10D9">
            <w:r w:rsidRPr="00BF174A">
              <w:rPr>
                <w:b/>
                <w:bCs/>
                <w:u w:val="single"/>
              </w:rPr>
              <w:t xml:space="preserve">Initial monitoring: </w:t>
            </w:r>
          </w:p>
          <w:p w14:paraId="20F855FD" w14:textId="77777777" w:rsidR="00B53EFF" w:rsidRDefault="00B53EFF" w:rsidP="0088572B">
            <w:pPr>
              <w:numPr>
                <w:ilvl w:val="0"/>
                <w:numId w:val="13"/>
              </w:numPr>
            </w:pPr>
            <w:r w:rsidRPr="00803660">
              <w:t xml:space="preserve">Before every change of dose: assess heart rate, blood pressure, </w:t>
            </w:r>
            <w:r>
              <w:t xml:space="preserve">appetite </w:t>
            </w:r>
            <w:r w:rsidRPr="00803660">
              <w:t xml:space="preserve">and weight. </w:t>
            </w:r>
          </w:p>
          <w:p w14:paraId="5EB5A275" w14:textId="77777777" w:rsidR="0088572B" w:rsidRPr="0014610E" w:rsidRDefault="0088572B" w:rsidP="0088572B">
            <w:pPr>
              <w:numPr>
                <w:ilvl w:val="0"/>
                <w:numId w:val="13"/>
              </w:numPr>
              <w:rPr>
                <w:color w:val="0070C0"/>
              </w:rPr>
            </w:pPr>
            <w:r w:rsidRPr="0014610E">
              <w:rPr>
                <w:color w:val="0070C0"/>
              </w:rPr>
              <w:t>Prior to there being a shared care agreement in place:</w:t>
            </w:r>
          </w:p>
          <w:p w14:paraId="79265597" w14:textId="77777777" w:rsidR="0088572B" w:rsidRPr="00BE5216" w:rsidRDefault="0088572B" w:rsidP="00271951">
            <w:pPr>
              <w:rPr>
                <w:color w:val="0070C0"/>
                <w:u w:val="single"/>
              </w:rPr>
            </w:pPr>
            <w:r w:rsidRPr="00BE5216">
              <w:rPr>
                <w:color w:val="0070C0"/>
                <w:u w:val="single"/>
              </w:rPr>
              <w:t xml:space="preserve">Height: </w:t>
            </w:r>
          </w:p>
          <w:p w14:paraId="4EAE820F" w14:textId="77777777" w:rsidR="0088572B" w:rsidRPr="0014610E" w:rsidRDefault="0088572B" w:rsidP="0088572B">
            <w:pPr>
              <w:numPr>
                <w:ilvl w:val="0"/>
                <w:numId w:val="13"/>
              </w:numPr>
              <w:rPr>
                <w:color w:val="0070C0"/>
              </w:rPr>
            </w:pPr>
            <w:r w:rsidRPr="0014610E">
              <w:rPr>
                <w:color w:val="0070C0"/>
              </w:rPr>
              <w:t>Children aged 6 to 17 years of age – 6-monthly</w:t>
            </w:r>
          </w:p>
          <w:p w14:paraId="17C04B33" w14:textId="77777777" w:rsidR="0088572B" w:rsidRPr="00BE5216" w:rsidRDefault="0088572B" w:rsidP="00271951">
            <w:pPr>
              <w:rPr>
                <w:color w:val="0070C0"/>
                <w:u w:val="single"/>
              </w:rPr>
            </w:pPr>
            <w:r w:rsidRPr="00BE5216">
              <w:rPr>
                <w:color w:val="0070C0"/>
                <w:u w:val="single"/>
              </w:rPr>
              <w:t xml:space="preserve">Weight: </w:t>
            </w:r>
          </w:p>
          <w:p w14:paraId="47119D86" w14:textId="77777777" w:rsidR="0088572B" w:rsidRPr="0014610E" w:rsidRDefault="0088572B" w:rsidP="0088572B">
            <w:pPr>
              <w:numPr>
                <w:ilvl w:val="0"/>
                <w:numId w:val="13"/>
              </w:numPr>
              <w:rPr>
                <w:color w:val="0070C0"/>
              </w:rPr>
            </w:pPr>
            <w:r w:rsidRPr="0014610E">
              <w:rPr>
                <w:color w:val="0070C0"/>
              </w:rPr>
              <w:t>Children aged 6 to 10 years of age – 3-monthly</w:t>
            </w:r>
          </w:p>
          <w:p w14:paraId="09D4E7CA" w14:textId="0E9803A8" w:rsidR="0088572B" w:rsidRPr="0014610E" w:rsidRDefault="0088572B" w:rsidP="0088572B">
            <w:pPr>
              <w:numPr>
                <w:ilvl w:val="0"/>
                <w:numId w:val="13"/>
              </w:numPr>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47CCD626" w14:textId="77777777" w:rsidR="0088572B" w:rsidRPr="00BE5216" w:rsidRDefault="0088572B" w:rsidP="0088572B">
            <w:pPr>
              <w:numPr>
                <w:ilvl w:val="0"/>
                <w:numId w:val="13"/>
              </w:numPr>
              <w:rPr>
                <w:color w:val="0070C0"/>
              </w:rPr>
            </w:pPr>
            <w:r w:rsidRPr="0014610E">
              <w:rPr>
                <w:color w:val="0070C0"/>
              </w:rPr>
              <w:t>Adults: 6-monthly</w:t>
            </w:r>
          </w:p>
          <w:p w14:paraId="2F4859EF" w14:textId="0707C1E3" w:rsidR="00051A6F" w:rsidRPr="00803660" w:rsidRDefault="00051A6F" w:rsidP="008B4F17"/>
          <w:p w14:paraId="6036C478" w14:textId="647E0E38" w:rsidR="00051A6F" w:rsidRPr="00803660" w:rsidRDefault="00B53EFF" w:rsidP="0088572B">
            <w:pPr>
              <w:numPr>
                <w:ilvl w:val="0"/>
                <w:numId w:val="13"/>
              </w:numPr>
            </w:pPr>
            <w:r w:rsidRPr="00803660">
              <w:t>After every change of dose: assess heart rate and blood pressure, and any new or worsening psychiatric symptoms</w:t>
            </w:r>
            <w:r>
              <w:t>, including aggressive or hostile behaviour and tics.</w:t>
            </w:r>
            <w:r w:rsidRPr="00803660">
              <w:t xml:space="preserve"> </w:t>
            </w:r>
            <w:r w:rsidRPr="00C51C9D">
              <w:t>The specialist should determine the appropriate timing for this monitoring.</w:t>
            </w:r>
            <w:r w:rsidR="00051A6F">
              <w:t xml:space="preserve"> </w:t>
            </w:r>
            <w:r w:rsidR="00051A6F" w:rsidRPr="008B4F17">
              <w:rPr>
                <w:rFonts w:eastAsia="Times New Roman" w:cstheme="minorHAnsi"/>
                <w:iCs/>
                <w:color w:val="0070C0"/>
                <w:lang w:eastAsia="en-GB"/>
              </w:rPr>
              <w:t>For under 18s, record BP, height and weight on centile charts to detect clinically important changes.</w:t>
            </w:r>
          </w:p>
          <w:p w14:paraId="28DDFBB8" w14:textId="77777777" w:rsidR="00B53EFF" w:rsidRPr="00803660" w:rsidRDefault="00B53EFF" w:rsidP="0088572B">
            <w:pPr>
              <w:numPr>
                <w:ilvl w:val="0"/>
                <w:numId w:val="13"/>
              </w:numPr>
            </w:pPr>
            <w:r w:rsidRPr="00803660">
              <w:t xml:space="preserve">Assessment of symptom improvement. Discontinue if no improvement is observed after one month. </w:t>
            </w:r>
          </w:p>
          <w:p w14:paraId="670E8966" w14:textId="77777777" w:rsidR="00B53EFF" w:rsidRDefault="00B53EFF" w:rsidP="005B10D9">
            <w:pPr>
              <w:rPr>
                <w:b/>
                <w:bCs/>
                <w:u w:val="single"/>
              </w:rPr>
            </w:pPr>
          </w:p>
          <w:p w14:paraId="33B9F9CD" w14:textId="77777777" w:rsidR="00B53EFF" w:rsidRDefault="00B53EFF" w:rsidP="005B10D9">
            <w:pPr>
              <w:rPr>
                <w:b/>
                <w:bCs/>
                <w:u w:val="single"/>
              </w:rPr>
            </w:pPr>
            <w:r w:rsidRPr="0051526F">
              <w:rPr>
                <w:b/>
                <w:bCs/>
                <w:u w:val="single"/>
              </w:rPr>
              <w:t>Ongoing monitoring</w:t>
            </w:r>
            <w:r>
              <w:rPr>
                <w:b/>
                <w:bCs/>
                <w:u w:val="single"/>
              </w:rPr>
              <w:t xml:space="preserve"> (ADHD)</w:t>
            </w:r>
            <w:r w:rsidRPr="0051526F">
              <w:rPr>
                <w:b/>
                <w:bCs/>
                <w:u w:val="single"/>
              </w:rPr>
              <w:t>:</w:t>
            </w:r>
          </w:p>
          <w:p w14:paraId="00B10EF5" w14:textId="77777777" w:rsidR="00B53EFF" w:rsidRDefault="00B53EFF" w:rsidP="0088572B">
            <w:pPr>
              <w:pStyle w:val="ListParagraph"/>
              <w:numPr>
                <w:ilvl w:val="0"/>
                <w:numId w:val="13"/>
              </w:numPr>
            </w:pPr>
            <w:r>
              <w:t>Monitoring before and after dose adjustments, as above.</w:t>
            </w:r>
          </w:p>
          <w:p w14:paraId="6850644D" w14:textId="4EDDDFEE" w:rsidR="00051A6F" w:rsidRPr="008B4F17" w:rsidRDefault="00B53EFF" w:rsidP="00051A6F">
            <w:pPr>
              <w:tabs>
                <w:tab w:val="right" w:pos="2500"/>
                <w:tab w:val="left" w:pos="2600"/>
              </w:tabs>
              <w:rPr>
                <w:rFonts w:cs="Arial"/>
                <w:color w:val="0070C0"/>
              </w:rPr>
            </w:pPr>
            <w:r w:rsidRPr="00803660">
              <w:t xml:space="preserve">Ensure the patient receives a review at least annually with a healthcare professional with training and expertise in managing ADHD. This may be in primary or secondary care, depending on local arrangements, and should include a review of ADHD medication, including patient preferences, benefits, adverse effects, and ongoing clinical need. Consider trial periods of stopping medication </w:t>
            </w:r>
            <w:r w:rsidR="00051A6F" w:rsidRPr="008B4F17">
              <w:rPr>
                <w:rFonts w:cs="Arial"/>
                <w:color w:val="0070C0"/>
              </w:rPr>
              <w:t>(preferably during school holidays</w:t>
            </w:r>
            <w:r w:rsidR="0088572B" w:rsidRPr="008B4F17">
              <w:rPr>
                <w:rFonts w:cs="Arial"/>
                <w:color w:val="0070C0"/>
              </w:rPr>
              <w:t xml:space="preserve"> if in education</w:t>
            </w:r>
            <w:r w:rsidR="00051A6F" w:rsidRPr="008B4F17">
              <w:rPr>
                <w:rFonts w:cs="Arial"/>
                <w:color w:val="0070C0"/>
              </w:rPr>
              <w:t xml:space="preserve">) </w:t>
            </w:r>
            <w:r w:rsidRPr="00803660">
              <w:t xml:space="preserve">or reducing the dose when assessment of the overall balance of benefits and harms suggests this may be appropriate. </w:t>
            </w:r>
            <w:r w:rsidR="00051A6F" w:rsidRPr="008B4F17">
              <w:rPr>
                <w:rFonts w:cs="Arial"/>
                <w:color w:val="0070C0"/>
              </w:rPr>
              <w:t>If still on treatment at school-leaving age, determine if treatment needs to be continued and, if it does, arrange for transition to adult services by 18 years of age.</w:t>
            </w:r>
          </w:p>
          <w:p w14:paraId="23978C8C" w14:textId="6F24D7E1" w:rsidR="00B53EFF" w:rsidRPr="00803660" w:rsidRDefault="00B53EFF" w:rsidP="005B10D9">
            <w:r w:rsidRPr="00803660">
              <w:t>If continuing medication, document the reasons why.</w:t>
            </w:r>
          </w:p>
          <w:p w14:paraId="07F78B8A" w14:textId="77777777" w:rsidR="00B53EFF" w:rsidRPr="00803660" w:rsidRDefault="00B53EFF" w:rsidP="005B10D9">
            <w:r w:rsidRPr="00803660">
              <w:lastRenderedPageBreak/>
              <w:t>Review outcomes should be communicated to the primary care prescriber in writing, with any urgent changes also communicated by telephone.</w:t>
            </w:r>
            <w:r>
              <w:t xml:space="preserve"> </w:t>
            </w:r>
            <w:r w:rsidRPr="007A3BCA">
              <w:t xml:space="preserve">After each review, advise primary care whether treatment should be continued, confirm the ongoing dose, and whether the ongoing monitoring outlined in </w:t>
            </w:r>
            <w:hyperlink w:anchor="_Ongoing_monitoring_requirements" w:history="1">
              <w:r w:rsidRPr="007A3BCA">
                <w:rPr>
                  <w:rStyle w:val="Hyperlink"/>
                </w:rPr>
                <w:t>section 6</w:t>
              </w:r>
            </w:hyperlink>
            <w:r w:rsidRPr="007A3BCA">
              <w:t xml:space="preserve"> remains appropriate.</w:t>
            </w:r>
          </w:p>
        </w:tc>
      </w:tr>
    </w:tbl>
    <w:p w14:paraId="229B82CC" w14:textId="77777777" w:rsidR="00B53EFF" w:rsidRDefault="00B53EFF" w:rsidP="00B53EFF"/>
    <w:p w14:paraId="42F5A0C7" w14:textId="77777777" w:rsidR="00B53EFF" w:rsidRDefault="00B53EFF" w:rsidP="00B53EFF">
      <w:pPr>
        <w:pStyle w:val="Heading2"/>
        <w:rPr>
          <w:rFonts w:cs="Arial"/>
        </w:rPr>
      </w:pPr>
      <w:bookmarkStart w:id="18" w:name="_Ongoing_monitoring_requirements"/>
      <w:bookmarkStart w:id="19" w:name="_Toc149231790"/>
      <w:bookmarkStart w:id="20" w:name="six_monitoring"/>
      <w:bookmarkEnd w:id="18"/>
      <w:r w:rsidRPr="00F321FC">
        <w:rPr>
          <w:rFonts w:cs="Arial"/>
        </w:rPr>
        <w:t>Ongoing monitoring requirements to be undertaken by primary care</w:t>
      </w:r>
      <w:bookmarkEnd w:id="19"/>
    </w:p>
    <w:bookmarkEnd w:id="20"/>
    <w:p w14:paraId="6425D5DF" w14:textId="77777777" w:rsidR="00B53EFF" w:rsidRDefault="00B53EFF" w:rsidP="00B53EF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B53EFF" w:rsidRPr="00F321FC" w14:paraId="572B829F" w14:textId="77777777" w:rsidTr="005B10D9">
        <w:trPr>
          <w:tblHeader/>
        </w:trPr>
        <w:tc>
          <w:tcPr>
            <w:tcW w:w="5245" w:type="dxa"/>
            <w:shd w:val="clear" w:color="auto" w:fill="F2F2F2" w:themeFill="background1" w:themeFillShade="F2"/>
          </w:tcPr>
          <w:p w14:paraId="1A8AB537" w14:textId="77777777" w:rsidR="00B53EFF" w:rsidRPr="00BF174A" w:rsidRDefault="00B53EFF" w:rsidP="005B10D9">
            <w:pPr>
              <w:rPr>
                <w:b/>
                <w:bCs/>
                <w:u w:val="single"/>
              </w:rPr>
            </w:pPr>
            <w:r w:rsidRPr="00BF174A">
              <w:rPr>
                <w:b/>
                <w:bCs/>
                <w:u w:val="single"/>
              </w:rPr>
              <w:t>Monitoring</w:t>
            </w:r>
          </w:p>
        </w:tc>
        <w:tc>
          <w:tcPr>
            <w:tcW w:w="5245" w:type="dxa"/>
            <w:shd w:val="clear" w:color="auto" w:fill="F2F2F2" w:themeFill="background1" w:themeFillShade="F2"/>
          </w:tcPr>
          <w:p w14:paraId="5656B35B" w14:textId="77777777" w:rsidR="00B53EFF" w:rsidRPr="00BF174A" w:rsidRDefault="00B53EFF" w:rsidP="005B10D9">
            <w:pPr>
              <w:rPr>
                <w:b/>
                <w:bCs/>
                <w:u w:val="single"/>
              </w:rPr>
            </w:pPr>
            <w:r w:rsidRPr="00BF174A">
              <w:rPr>
                <w:b/>
                <w:bCs/>
                <w:u w:val="single"/>
              </w:rPr>
              <w:t>Frequency</w:t>
            </w:r>
          </w:p>
        </w:tc>
      </w:tr>
      <w:tr w:rsidR="00B53EFF" w:rsidRPr="00F321FC" w14:paraId="1AA170F9" w14:textId="77777777" w:rsidTr="005B10D9">
        <w:tc>
          <w:tcPr>
            <w:tcW w:w="5245" w:type="dxa"/>
            <w:shd w:val="clear" w:color="auto" w:fill="auto"/>
          </w:tcPr>
          <w:p w14:paraId="3B3F026D" w14:textId="77777777" w:rsidR="00B53EFF" w:rsidRPr="00E635DA" w:rsidRDefault="00B53EFF" w:rsidP="00B53EFF">
            <w:pPr>
              <w:pStyle w:val="ListParagraph"/>
              <w:numPr>
                <w:ilvl w:val="0"/>
                <w:numId w:val="6"/>
              </w:numPr>
              <w:autoSpaceDE w:val="0"/>
              <w:autoSpaceDN w:val="0"/>
              <w:adjustRightInd w:val="0"/>
              <w:ind w:left="357" w:hanging="357"/>
              <w:rPr>
                <w:rFonts w:eastAsia="Times New Roman" w:cs="Arial"/>
                <w:color w:val="000000"/>
                <w:lang w:eastAsia="en-GB"/>
              </w:rPr>
            </w:pPr>
            <w:r w:rsidRPr="00E635DA">
              <w:rPr>
                <w:rFonts w:eastAsia="Times New Roman" w:cs="Arial"/>
                <w:color w:val="000000"/>
                <w:lang w:eastAsia="en-GB"/>
              </w:rPr>
              <w:t>Blood pressure and heart rate, and assessment for cardiovascular signs or symptoms</w:t>
            </w:r>
          </w:p>
          <w:p w14:paraId="5BFE3A46" w14:textId="546418E0" w:rsidR="00B53EFF" w:rsidRPr="00271951" w:rsidRDefault="00B53EFF" w:rsidP="00271951">
            <w:pPr>
              <w:autoSpaceDE w:val="0"/>
              <w:autoSpaceDN w:val="0"/>
              <w:adjustRightInd w:val="0"/>
              <w:rPr>
                <w:rFonts w:eastAsia="Times New Roman" w:cs="Arial"/>
                <w:color w:val="000000"/>
                <w:lang w:eastAsia="en-GB"/>
              </w:rPr>
            </w:pPr>
          </w:p>
        </w:tc>
        <w:tc>
          <w:tcPr>
            <w:tcW w:w="5245" w:type="dxa"/>
            <w:shd w:val="clear" w:color="auto" w:fill="auto"/>
          </w:tcPr>
          <w:p w14:paraId="12D77F4C" w14:textId="6F3BF0CF" w:rsidR="009B06AF" w:rsidRPr="00271951" w:rsidRDefault="009B06AF" w:rsidP="00271951">
            <w:pPr>
              <w:tabs>
                <w:tab w:val="right" w:pos="2500"/>
                <w:tab w:val="left" w:pos="2600"/>
              </w:tabs>
              <w:spacing w:before="0" w:after="0"/>
              <w:contextualSpacing/>
              <w:rPr>
                <w:rFonts w:cs="Arial"/>
                <w:sz w:val="20"/>
                <w:szCs w:val="20"/>
              </w:rPr>
            </w:pPr>
          </w:p>
          <w:p w14:paraId="3AA7FBC5" w14:textId="437C6F1B" w:rsidR="009B06AF" w:rsidRPr="008B4F17" w:rsidRDefault="00271951" w:rsidP="009B06AF">
            <w:pPr>
              <w:pStyle w:val="ListParagraph"/>
              <w:numPr>
                <w:ilvl w:val="0"/>
                <w:numId w:val="15"/>
              </w:numPr>
              <w:tabs>
                <w:tab w:val="right" w:pos="2500"/>
                <w:tab w:val="left" w:pos="2600"/>
              </w:tabs>
              <w:spacing w:before="0" w:after="0"/>
              <w:contextualSpacing/>
              <w:rPr>
                <w:rFonts w:cs="Arial"/>
              </w:rPr>
            </w:pPr>
            <w:r>
              <w:rPr>
                <w:rFonts w:cs="Arial"/>
              </w:rPr>
              <w:t>Every 6 months and a</w:t>
            </w:r>
            <w:r w:rsidR="009B06AF" w:rsidRPr="008B4F17">
              <w:rPr>
                <w:rFonts w:cs="Arial"/>
              </w:rPr>
              <w:t>t each dose change, and at each face-to-face review if</w:t>
            </w:r>
            <w:r w:rsidR="00C707DD" w:rsidRPr="008B4F17">
              <w:rPr>
                <w:rFonts w:cs="Arial"/>
              </w:rPr>
              <w:t xml:space="preserve"> </w:t>
            </w:r>
            <w:r w:rsidR="009B06AF" w:rsidRPr="008B4F17">
              <w:rPr>
                <w:rFonts w:cs="Arial"/>
                <w:color w:val="0070C0"/>
              </w:rPr>
              <w:t>&gt;6 months since last check by team or GP – record on centile charts to detect clinically important changes</w:t>
            </w:r>
          </w:p>
          <w:p w14:paraId="430E6765" w14:textId="597277ED" w:rsidR="00B53EFF" w:rsidRPr="00F321FC" w:rsidRDefault="00B53EFF" w:rsidP="005B10D9">
            <w:pPr>
              <w:rPr>
                <w:rFonts w:cs="Arial"/>
              </w:rPr>
            </w:pPr>
          </w:p>
        </w:tc>
      </w:tr>
      <w:tr w:rsidR="009B06AF" w:rsidRPr="00F321FC" w14:paraId="649F3E4D" w14:textId="77777777" w:rsidTr="005B10D9">
        <w:tc>
          <w:tcPr>
            <w:tcW w:w="5245" w:type="dxa"/>
            <w:shd w:val="clear" w:color="auto" w:fill="auto"/>
          </w:tcPr>
          <w:p w14:paraId="64450BE5" w14:textId="46E8A431" w:rsidR="009B06AF" w:rsidRPr="00E635DA" w:rsidRDefault="009B06AF" w:rsidP="00B53EFF">
            <w:pPr>
              <w:pStyle w:val="ListParagraph"/>
              <w:numPr>
                <w:ilvl w:val="0"/>
                <w:numId w:val="6"/>
              </w:numPr>
              <w:autoSpaceDE w:val="0"/>
              <w:autoSpaceDN w:val="0"/>
              <w:adjustRightInd w:val="0"/>
              <w:ind w:left="357" w:hanging="357"/>
              <w:rPr>
                <w:rFonts w:eastAsia="Times New Roman" w:cs="Arial"/>
                <w:color w:val="000000"/>
                <w:lang w:eastAsia="en-GB"/>
              </w:rPr>
            </w:pPr>
            <w:r>
              <w:rPr>
                <w:rFonts w:eastAsia="Times New Roman" w:cs="Arial"/>
                <w:color w:val="000000"/>
                <w:lang w:eastAsia="en-GB"/>
              </w:rPr>
              <w:t>Appetite</w:t>
            </w:r>
          </w:p>
        </w:tc>
        <w:tc>
          <w:tcPr>
            <w:tcW w:w="5245" w:type="dxa"/>
            <w:shd w:val="clear" w:color="auto" w:fill="auto"/>
          </w:tcPr>
          <w:p w14:paraId="47E62ED3" w14:textId="3CCE6FBB" w:rsidR="009B06AF" w:rsidRPr="00634C06" w:rsidDel="009B06AF" w:rsidRDefault="009B06AF" w:rsidP="009B06AF">
            <w:pPr>
              <w:pStyle w:val="ListParagraph"/>
              <w:numPr>
                <w:ilvl w:val="0"/>
                <w:numId w:val="15"/>
              </w:numPr>
              <w:tabs>
                <w:tab w:val="right" w:pos="2500"/>
                <w:tab w:val="left" w:pos="2600"/>
              </w:tabs>
              <w:spacing w:before="0" w:after="0"/>
              <w:contextualSpacing/>
              <w:rPr>
                <w:rFonts w:eastAsia="Times New Roman" w:cs="Arial"/>
                <w:iCs/>
                <w:color w:val="000000"/>
                <w:lang w:eastAsia="en-GB"/>
              </w:rPr>
            </w:pPr>
            <w:r w:rsidRPr="008B4F17">
              <w:rPr>
                <w:rFonts w:cs="Arial"/>
                <w:color w:val="0070C0"/>
              </w:rPr>
              <w:t>Every 6 months</w:t>
            </w:r>
          </w:p>
        </w:tc>
      </w:tr>
      <w:tr w:rsidR="00EA4DB9" w:rsidRPr="00F321FC" w14:paraId="4F086451" w14:textId="77777777" w:rsidTr="005B10D9">
        <w:tc>
          <w:tcPr>
            <w:tcW w:w="5245" w:type="dxa"/>
            <w:shd w:val="clear" w:color="auto" w:fill="auto"/>
          </w:tcPr>
          <w:p w14:paraId="6F33265A" w14:textId="5D1DB21C" w:rsidR="00EA4DB9" w:rsidRPr="00E635DA" w:rsidRDefault="00EA4DB9" w:rsidP="00B53EFF">
            <w:pPr>
              <w:pStyle w:val="ListParagraph"/>
              <w:numPr>
                <w:ilvl w:val="0"/>
                <w:numId w:val="6"/>
              </w:numPr>
              <w:autoSpaceDE w:val="0"/>
              <w:autoSpaceDN w:val="0"/>
              <w:adjustRightInd w:val="0"/>
              <w:ind w:left="357" w:hanging="357"/>
              <w:rPr>
                <w:rFonts w:eastAsia="Times New Roman" w:cs="Arial"/>
                <w:color w:val="000000"/>
                <w:lang w:eastAsia="en-GB"/>
              </w:rPr>
            </w:pPr>
            <w:r>
              <w:rPr>
                <w:rFonts w:eastAsia="Times New Roman" w:cs="Arial"/>
                <w:color w:val="000000"/>
                <w:lang w:eastAsia="en-GB"/>
              </w:rPr>
              <w:t>Weight</w:t>
            </w:r>
          </w:p>
        </w:tc>
        <w:tc>
          <w:tcPr>
            <w:tcW w:w="5245" w:type="dxa"/>
            <w:shd w:val="clear" w:color="auto" w:fill="auto"/>
          </w:tcPr>
          <w:p w14:paraId="3557C670" w14:textId="77777777" w:rsidR="008B4F17" w:rsidRPr="0014610E" w:rsidRDefault="008B4F17" w:rsidP="008B4F17">
            <w:pPr>
              <w:numPr>
                <w:ilvl w:val="0"/>
                <w:numId w:val="6"/>
              </w:numPr>
              <w:rPr>
                <w:color w:val="0070C0"/>
              </w:rPr>
            </w:pPr>
            <w:r w:rsidRPr="0014610E">
              <w:rPr>
                <w:color w:val="0070C0"/>
              </w:rPr>
              <w:t>Children aged 6 to 10 years of age – 3-monthly</w:t>
            </w:r>
          </w:p>
          <w:p w14:paraId="03648464" w14:textId="77777777" w:rsidR="008B4F17" w:rsidRPr="0014610E" w:rsidRDefault="008B4F17" w:rsidP="008B4F17">
            <w:pPr>
              <w:numPr>
                <w:ilvl w:val="0"/>
                <w:numId w:val="6"/>
              </w:numPr>
              <w:rPr>
                <w:color w:val="0070C0"/>
              </w:rPr>
            </w:pPr>
            <w:r w:rsidRPr="0014610E">
              <w:rPr>
                <w:color w:val="0070C0"/>
              </w:rPr>
              <w:t xml:space="preserve">Children aged 11 </w:t>
            </w:r>
            <w:r>
              <w:rPr>
                <w:color w:val="0070C0"/>
              </w:rPr>
              <w:t xml:space="preserve">to 17 </w:t>
            </w:r>
            <w:r w:rsidRPr="0014610E">
              <w:rPr>
                <w:color w:val="0070C0"/>
              </w:rPr>
              <w:t xml:space="preserve">years of age – </w:t>
            </w:r>
            <w:r>
              <w:rPr>
                <w:color w:val="0070C0"/>
              </w:rPr>
              <w:t>at 3 months, 6 months, then 6-monthly thereafter</w:t>
            </w:r>
          </w:p>
          <w:p w14:paraId="4237B1AA" w14:textId="77777777" w:rsidR="008B4F17" w:rsidRPr="00BE5216" w:rsidRDefault="008B4F17" w:rsidP="008B4F17">
            <w:pPr>
              <w:numPr>
                <w:ilvl w:val="0"/>
                <w:numId w:val="6"/>
              </w:numPr>
              <w:rPr>
                <w:color w:val="0070C0"/>
              </w:rPr>
            </w:pPr>
            <w:r w:rsidRPr="0014610E">
              <w:rPr>
                <w:color w:val="0070C0"/>
              </w:rPr>
              <w:t>Adults: 6-monthly</w:t>
            </w:r>
          </w:p>
          <w:p w14:paraId="3AE071FC" w14:textId="178E1FB6" w:rsidR="009B06AF" w:rsidRDefault="008B4F17" w:rsidP="008B4F17">
            <w:pPr>
              <w:pStyle w:val="ListParagraph"/>
              <w:numPr>
                <w:ilvl w:val="0"/>
                <w:numId w:val="6"/>
              </w:numPr>
              <w:tabs>
                <w:tab w:val="right" w:pos="2500"/>
                <w:tab w:val="left" w:pos="2600"/>
              </w:tabs>
              <w:spacing w:before="0" w:after="0"/>
              <w:contextualSpacing/>
              <w:rPr>
                <w:rFonts w:cs="Arial"/>
                <w:color w:val="0070C0"/>
              </w:rPr>
            </w:pPr>
            <w:r>
              <w:rPr>
                <w:rFonts w:cs="Arial"/>
                <w:color w:val="0070C0"/>
              </w:rPr>
              <w:t>Monitor more often if there are concerns around weight loss</w:t>
            </w:r>
          </w:p>
          <w:p w14:paraId="477B95AF" w14:textId="269DECA8" w:rsidR="008B4F17" w:rsidRPr="008B4F17" w:rsidRDefault="008B4F17" w:rsidP="008B4F17">
            <w:pPr>
              <w:pStyle w:val="ListParagraph"/>
              <w:numPr>
                <w:ilvl w:val="0"/>
                <w:numId w:val="6"/>
              </w:numPr>
              <w:tabs>
                <w:tab w:val="right" w:pos="2500"/>
                <w:tab w:val="left" w:pos="2600"/>
              </w:tabs>
              <w:spacing w:before="0" w:after="0"/>
              <w:contextualSpacing/>
              <w:rPr>
                <w:rFonts w:cs="Arial"/>
                <w:color w:val="0070C0"/>
              </w:rPr>
            </w:pPr>
            <w:r>
              <w:rPr>
                <w:rFonts w:cs="Arial"/>
                <w:color w:val="0070C0"/>
              </w:rPr>
              <w:t>Record weight on weight chart for patients &lt;18 years of age</w:t>
            </w:r>
          </w:p>
          <w:p w14:paraId="18534EF2" w14:textId="77777777" w:rsidR="00EA4DB9" w:rsidRPr="00634C06" w:rsidRDefault="00EA4DB9" w:rsidP="005B10D9">
            <w:pPr>
              <w:rPr>
                <w:rFonts w:eastAsia="Times New Roman" w:cs="Arial"/>
                <w:iCs/>
                <w:color w:val="000000"/>
                <w:lang w:eastAsia="en-GB"/>
              </w:rPr>
            </w:pPr>
          </w:p>
        </w:tc>
      </w:tr>
      <w:tr w:rsidR="00EA4DB9" w:rsidRPr="00F321FC" w14:paraId="70A9587D" w14:textId="77777777" w:rsidTr="005B10D9">
        <w:tc>
          <w:tcPr>
            <w:tcW w:w="5245" w:type="dxa"/>
            <w:shd w:val="clear" w:color="auto" w:fill="auto"/>
          </w:tcPr>
          <w:p w14:paraId="37554F21" w14:textId="06621E27" w:rsidR="00EA4DB9" w:rsidRPr="00E635DA" w:rsidRDefault="00EA4DB9" w:rsidP="00B53EFF">
            <w:pPr>
              <w:pStyle w:val="ListParagraph"/>
              <w:numPr>
                <w:ilvl w:val="0"/>
                <w:numId w:val="6"/>
              </w:numPr>
              <w:autoSpaceDE w:val="0"/>
              <w:autoSpaceDN w:val="0"/>
              <w:adjustRightInd w:val="0"/>
              <w:ind w:left="357" w:hanging="357"/>
              <w:rPr>
                <w:rFonts w:eastAsia="Times New Roman" w:cs="Arial"/>
                <w:color w:val="000000"/>
                <w:lang w:eastAsia="en-GB"/>
              </w:rPr>
            </w:pPr>
            <w:r>
              <w:rPr>
                <w:rFonts w:eastAsia="Times New Roman" w:cs="Arial"/>
                <w:color w:val="000000"/>
                <w:lang w:eastAsia="en-GB"/>
              </w:rPr>
              <w:t>Height (children and adolescents only)</w:t>
            </w:r>
          </w:p>
        </w:tc>
        <w:tc>
          <w:tcPr>
            <w:tcW w:w="5245" w:type="dxa"/>
            <w:shd w:val="clear" w:color="auto" w:fill="auto"/>
          </w:tcPr>
          <w:p w14:paraId="5EC96EB7" w14:textId="1E64FD46" w:rsidR="00EA4DB9" w:rsidRPr="00634C06" w:rsidRDefault="009B06AF" w:rsidP="005B10D9">
            <w:pPr>
              <w:rPr>
                <w:rFonts w:eastAsia="Times New Roman" w:cs="Arial"/>
                <w:iCs/>
                <w:color w:val="000000"/>
                <w:lang w:eastAsia="en-GB"/>
              </w:rPr>
            </w:pPr>
            <w:r w:rsidRPr="008B4F17">
              <w:rPr>
                <w:rFonts w:cs="Arial"/>
                <w:color w:val="0070C0"/>
              </w:rPr>
              <w:t xml:space="preserve">Every 6 months </w:t>
            </w:r>
            <w:r w:rsidR="00EA4DB9" w:rsidRPr="008B4F17">
              <w:rPr>
                <w:rFonts w:cs="Arial"/>
                <w:color w:val="0070C0"/>
              </w:rPr>
              <w:t>– record on growth chart</w:t>
            </w:r>
          </w:p>
        </w:tc>
      </w:tr>
      <w:tr w:rsidR="009B06AF" w:rsidRPr="00F321FC" w14:paraId="12867DE7" w14:textId="77777777" w:rsidTr="005B10D9">
        <w:tc>
          <w:tcPr>
            <w:tcW w:w="5245" w:type="dxa"/>
            <w:shd w:val="clear" w:color="auto" w:fill="auto"/>
          </w:tcPr>
          <w:p w14:paraId="76FC3DDF" w14:textId="77777777" w:rsidR="009B06AF" w:rsidRDefault="009B06AF" w:rsidP="009B06AF">
            <w:pPr>
              <w:pStyle w:val="ListParagraph"/>
              <w:numPr>
                <w:ilvl w:val="0"/>
                <w:numId w:val="6"/>
              </w:numPr>
              <w:autoSpaceDE w:val="0"/>
              <w:autoSpaceDN w:val="0"/>
              <w:adjustRightInd w:val="0"/>
              <w:ind w:left="357" w:hanging="357"/>
              <w:rPr>
                <w:rFonts w:eastAsia="Times New Roman" w:cs="Arial"/>
                <w:color w:val="000000"/>
                <w:lang w:eastAsia="en-GB"/>
              </w:rPr>
            </w:pPr>
            <w:r w:rsidRPr="00E635DA">
              <w:rPr>
                <w:rFonts w:eastAsia="Times New Roman" w:cs="Arial"/>
                <w:color w:val="000000"/>
                <w:lang w:eastAsia="en-GB"/>
              </w:rPr>
              <w:t xml:space="preserve">Assessment for new or worsening psychiatric and neurological signs or symptoms (e.g. tics, anxiety, </w:t>
            </w:r>
            <w:r>
              <w:rPr>
                <w:rFonts w:eastAsia="Times New Roman" w:cs="Arial"/>
                <w:color w:val="000000"/>
                <w:lang w:eastAsia="en-GB"/>
              </w:rPr>
              <w:t xml:space="preserve">depression, </w:t>
            </w:r>
            <w:r w:rsidRPr="00E635DA">
              <w:rPr>
                <w:rFonts w:eastAsia="Times New Roman" w:cs="Arial"/>
                <w:color w:val="000000"/>
                <w:lang w:eastAsia="en-GB"/>
              </w:rPr>
              <w:t>symptoms of bipolar disorder</w:t>
            </w:r>
            <w:r>
              <w:rPr>
                <w:rFonts w:eastAsia="Times New Roman" w:cs="Arial"/>
                <w:color w:val="000000"/>
                <w:lang w:eastAsia="en-GB"/>
              </w:rPr>
              <w:t>, aggressive or hostile behaviour</w:t>
            </w:r>
            <w:r w:rsidRPr="00E635DA">
              <w:rPr>
                <w:rFonts w:eastAsia="Times New Roman" w:cs="Arial"/>
                <w:color w:val="000000"/>
                <w:lang w:eastAsia="en-GB"/>
              </w:rPr>
              <w:t>)</w:t>
            </w:r>
          </w:p>
          <w:p w14:paraId="42A084C5" w14:textId="42B3637B" w:rsidR="009B06AF" w:rsidRPr="00E635DA" w:rsidRDefault="009B06AF" w:rsidP="008B4F17">
            <w:pPr>
              <w:pStyle w:val="ListParagraph"/>
              <w:numPr>
                <w:ilvl w:val="0"/>
                <w:numId w:val="6"/>
              </w:numPr>
              <w:autoSpaceDE w:val="0"/>
              <w:autoSpaceDN w:val="0"/>
              <w:adjustRightInd w:val="0"/>
              <w:ind w:left="357" w:hanging="357"/>
              <w:rPr>
                <w:rFonts w:eastAsia="Times New Roman" w:cs="Arial"/>
                <w:color w:val="000000"/>
                <w:lang w:eastAsia="en-GB"/>
              </w:rPr>
            </w:pPr>
            <w:r w:rsidRPr="00803660">
              <w:rPr>
                <w:rFonts w:eastAsia="Times New Roman" w:cs="Arial"/>
                <w:color w:val="000000"/>
                <w:lang w:eastAsia="en-GB"/>
              </w:rPr>
              <w:t>Explore whether patient is experiencing any difficulties with sleep</w:t>
            </w:r>
          </w:p>
        </w:tc>
        <w:tc>
          <w:tcPr>
            <w:tcW w:w="5245" w:type="dxa"/>
            <w:shd w:val="clear" w:color="auto" w:fill="auto"/>
          </w:tcPr>
          <w:p w14:paraId="23125D00" w14:textId="37F47F3A" w:rsidR="009B06AF" w:rsidRPr="00E635DA" w:rsidRDefault="009B06AF" w:rsidP="005B10D9">
            <w:pPr>
              <w:rPr>
                <w:rFonts w:eastAsia="Times New Roman" w:cs="Arial"/>
                <w:iCs/>
                <w:color w:val="000000"/>
                <w:lang w:eastAsia="en-GB"/>
              </w:rPr>
            </w:pPr>
            <w:r w:rsidRPr="00E635DA">
              <w:rPr>
                <w:rFonts w:eastAsia="Times New Roman" w:cs="Arial"/>
                <w:iCs/>
                <w:color w:val="000000"/>
                <w:lang w:eastAsia="en-GB"/>
              </w:rPr>
              <w:t>Every 6 months, and after any change of dose recommended by</w:t>
            </w:r>
            <w:r>
              <w:rPr>
                <w:rFonts w:eastAsia="Times New Roman" w:cs="Arial"/>
                <w:iCs/>
                <w:color w:val="000000"/>
                <w:lang w:eastAsia="en-GB"/>
              </w:rPr>
              <w:t>, and agreed with the</w:t>
            </w:r>
            <w:r w:rsidRPr="00E635DA">
              <w:rPr>
                <w:rFonts w:eastAsia="Times New Roman" w:cs="Arial"/>
                <w:iCs/>
                <w:color w:val="000000"/>
                <w:lang w:eastAsia="en-GB"/>
              </w:rPr>
              <w:t xml:space="preserve"> specialist team.</w:t>
            </w:r>
          </w:p>
        </w:tc>
      </w:tr>
      <w:tr w:rsidR="00B53EFF" w:rsidRPr="00F321FC" w14:paraId="48DDFACE" w14:textId="77777777" w:rsidTr="005B10D9">
        <w:tc>
          <w:tcPr>
            <w:tcW w:w="5245" w:type="dxa"/>
            <w:shd w:val="clear" w:color="auto" w:fill="auto"/>
          </w:tcPr>
          <w:p w14:paraId="3E77CDC9" w14:textId="77777777" w:rsidR="00B53EFF" w:rsidRPr="00F321FC" w:rsidRDefault="00B53EFF" w:rsidP="005B10D9">
            <w:pPr>
              <w:rPr>
                <w:rFonts w:cs="Arial"/>
              </w:rPr>
            </w:pPr>
            <w:r w:rsidRPr="00E635DA">
              <w:rPr>
                <w:rFonts w:eastAsia="Times New Roman" w:cs="Arial"/>
                <w:color w:val="000000"/>
                <w:lang w:eastAsia="en-GB"/>
              </w:rPr>
              <w:t>Assessment of adherence, and for any indication of dexamfetamine abuse, misuse, or diversion</w:t>
            </w:r>
          </w:p>
        </w:tc>
        <w:tc>
          <w:tcPr>
            <w:tcW w:w="5245" w:type="dxa"/>
            <w:shd w:val="clear" w:color="auto" w:fill="auto"/>
          </w:tcPr>
          <w:p w14:paraId="151E5CE2" w14:textId="77777777" w:rsidR="00B53EFF" w:rsidRPr="00F321FC" w:rsidRDefault="00B53EFF" w:rsidP="005B10D9">
            <w:pPr>
              <w:rPr>
                <w:rFonts w:cs="Arial"/>
              </w:rPr>
            </w:pPr>
            <w:r w:rsidRPr="00E635DA">
              <w:rPr>
                <w:rFonts w:eastAsia="Times New Roman" w:cs="Arial"/>
                <w:iCs/>
                <w:color w:val="000000"/>
                <w:lang w:eastAsia="en-GB"/>
              </w:rPr>
              <w:t>As required, based on the patient’s needs and individual circumstances</w:t>
            </w:r>
          </w:p>
        </w:tc>
      </w:tr>
      <w:tr w:rsidR="00B53EFF" w:rsidRPr="00F321FC" w14:paraId="279337FD" w14:textId="77777777" w:rsidTr="005B10D9">
        <w:tc>
          <w:tcPr>
            <w:tcW w:w="5245" w:type="dxa"/>
            <w:shd w:val="clear" w:color="auto" w:fill="auto"/>
          </w:tcPr>
          <w:p w14:paraId="06EB8D3A" w14:textId="77777777" w:rsidR="00B53EFF" w:rsidRDefault="00B53EFF" w:rsidP="005B10D9">
            <w:pPr>
              <w:rPr>
                <w:rFonts w:eastAsia="Times New Roman" w:cstheme="minorHAnsi"/>
                <w:color w:val="000000"/>
                <w:lang w:eastAsia="en-GB"/>
              </w:rPr>
            </w:pPr>
            <w:r>
              <w:rPr>
                <w:rFonts w:eastAsia="Times New Roman" w:cs="Arial"/>
                <w:color w:val="000000"/>
                <w:lang w:eastAsia="en-GB"/>
              </w:rPr>
              <w:t xml:space="preserve">ADHD patients: </w:t>
            </w:r>
            <w:r w:rsidRPr="00E635DA">
              <w:rPr>
                <w:rFonts w:eastAsia="Times New Roman" w:cs="Arial"/>
                <w:color w:val="000000"/>
                <w:lang w:eastAsia="en-GB"/>
              </w:rPr>
              <w:t>Review to ensure patient has been offered and attended an annual review with a healthcare professional with expertise in ADHD</w:t>
            </w:r>
          </w:p>
        </w:tc>
        <w:tc>
          <w:tcPr>
            <w:tcW w:w="5245" w:type="dxa"/>
            <w:shd w:val="clear" w:color="auto" w:fill="auto"/>
          </w:tcPr>
          <w:p w14:paraId="15959C20" w14:textId="77777777" w:rsidR="00B53EFF" w:rsidRDefault="00B53EFF" w:rsidP="005B10D9">
            <w:pPr>
              <w:rPr>
                <w:rFonts w:eastAsia="Times New Roman" w:cstheme="minorHAnsi"/>
                <w:iCs/>
                <w:color w:val="000000"/>
                <w:lang w:eastAsia="en-GB"/>
              </w:rPr>
            </w:pPr>
            <w:r w:rsidRPr="00E635DA">
              <w:rPr>
                <w:rFonts w:eastAsia="Times New Roman" w:cs="Arial"/>
                <w:iCs/>
                <w:color w:val="000000"/>
                <w:lang w:eastAsia="en-GB"/>
              </w:rPr>
              <w:t>Annually</w:t>
            </w:r>
          </w:p>
        </w:tc>
      </w:tr>
    </w:tbl>
    <w:p w14:paraId="55D7BFDF" w14:textId="77777777" w:rsidR="00B53EFF" w:rsidRDefault="00B53EFF" w:rsidP="00B53EFF"/>
    <w:p w14:paraId="50E8BB7B" w14:textId="77777777" w:rsidR="00B53EFF" w:rsidRPr="00F321FC" w:rsidRDefault="00B53EFF" w:rsidP="00B53EFF">
      <w:pPr>
        <w:pStyle w:val="Heading2"/>
        <w:rPr>
          <w:rFonts w:cs="Arial"/>
        </w:rPr>
      </w:pPr>
      <w:bookmarkStart w:id="21" w:name="_Toc149231791"/>
      <w:r w:rsidRPr="00F321FC">
        <w:rPr>
          <w:rFonts w:cs="Arial"/>
        </w:rPr>
        <w:t>Pharmaceutical aspects</w:t>
      </w:r>
      <w:bookmarkEnd w:id="21"/>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B53EFF" w:rsidRPr="00F321FC" w14:paraId="1EA2E7FC" w14:textId="77777777" w:rsidTr="005B10D9">
        <w:trPr>
          <w:cantSplit/>
        </w:trPr>
        <w:tc>
          <w:tcPr>
            <w:tcW w:w="2410" w:type="dxa"/>
          </w:tcPr>
          <w:p w14:paraId="0B6D45FD" w14:textId="77777777" w:rsidR="00B53EFF" w:rsidRPr="00F321FC" w:rsidRDefault="00B53EFF" w:rsidP="005B10D9">
            <w:pPr>
              <w:rPr>
                <w:rFonts w:cs="Arial"/>
              </w:rPr>
            </w:pPr>
            <w:r w:rsidRPr="00F321FC">
              <w:rPr>
                <w:rFonts w:cs="Arial"/>
              </w:rPr>
              <w:t>Route of administration:</w:t>
            </w:r>
          </w:p>
        </w:tc>
        <w:tc>
          <w:tcPr>
            <w:tcW w:w="8080" w:type="dxa"/>
            <w:shd w:val="clear" w:color="auto" w:fill="auto"/>
            <w:vAlign w:val="center"/>
          </w:tcPr>
          <w:p w14:paraId="7A22A863" w14:textId="77777777" w:rsidR="00B53EFF" w:rsidRPr="00F321FC" w:rsidRDefault="00B53EFF" w:rsidP="005B10D9">
            <w:pPr>
              <w:rPr>
                <w:rFonts w:cs="Arial"/>
              </w:rPr>
            </w:pPr>
            <w:r w:rsidRPr="00E635DA">
              <w:rPr>
                <w:rFonts w:eastAsia="Times New Roman" w:cstheme="minorHAnsi"/>
                <w:szCs w:val="24"/>
                <w:lang w:eastAsia="en-GB"/>
              </w:rPr>
              <w:t>Oral</w:t>
            </w:r>
          </w:p>
        </w:tc>
      </w:tr>
      <w:tr w:rsidR="00B53EFF" w:rsidRPr="00F321FC" w14:paraId="3AFF8491" w14:textId="77777777" w:rsidTr="005B10D9">
        <w:trPr>
          <w:cantSplit/>
        </w:trPr>
        <w:tc>
          <w:tcPr>
            <w:tcW w:w="2410" w:type="dxa"/>
          </w:tcPr>
          <w:p w14:paraId="6AAA7880" w14:textId="77777777" w:rsidR="00B53EFF" w:rsidRPr="00F321FC" w:rsidRDefault="00B53EFF" w:rsidP="005B10D9">
            <w:pPr>
              <w:rPr>
                <w:rFonts w:cs="Arial"/>
              </w:rPr>
            </w:pPr>
            <w:r w:rsidRPr="00F321FC">
              <w:rPr>
                <w:rFonts w:cs="Arial"/>
              </w:rPr>
              <w:lastRenderedPageBreak/>
              <w:t>Formulation:</w:t>
            </w:r>
          </w:p>
        </w:tc>
        <w:tc>
          <w:tcPr>
            <w:tcW w:w="8080" w:type="dxa"/>
            <w:shd w:val="clear" w:color="auto" w:fill="auto"/>
            <w:vAlign w:val="center"/>
          </w:tcPr>
          <w:p w14:paraId="28DDAB0E" w14:textId="77777777" w:rsidR="00B53EFF" w:rsidRPr="00E635DA" w:rsidRDefault="00B53EFF" w:rsidP="005B10D9">
            <w:pPr>
              <w:shd w:val="clear" w:color="auto" w:fill="FFFFFF"/>
              <w:rPr>
                <w:rFonts w:eastAsia="Times New Roman" w:cs="Arial"/>
                <w:iCs/>
                <w:noProof/>
                <w:color w:val="000000"/>
                <w:lang w:val="en-US" w:eastAsia="en-GB"/>
              </w:rPr>
            </w:pPr>
            <w:r w:rsidRPr="00E635DA">
              <w:rPr>
                <w:rFonts w:eastAsia="Times New Roman" w:cs="Arial"/>
                <w:iCs/>
                <w:noProof/>
                <w:color w:val="000000"/>
                <w:lang w:val="en-US" w:eastAsia="en-GB"/>
              </w:rPr>
              <w:t>Dexamfetamine sulfate 5mg, 10mg and 20mg immediate release tablets (Amfexa®)</w:t>
            </w:r>
          </w:p>
          <w:p w14:paraId="5AF808C8" w14:textId="77777777" w:rsidR="00B53EFF" w:rsidRPr="00E635DA" w:rsidRDefault="00B53EFF" w:rsidP="005B10D9">
            <w:pPr>
              <w:shd w:val="clear" w:color="auto" w:fill="FFFFFF"/>
              <w:rPr>
                <w:rFonts w:eastAsia="Times New Roman" w:cs="Arial"/>
                <w:iCs/>
                <w:noProof/>
                <w:color w:val="000000"/>
                <w:lang w:val="en-US" w:eastAsia="en-GB"/>
              </w:rPr>
            </w:pPr>
            <w:r w:rsidRPr="00E635DA">
              <w:rPr>
                <w:rFonts w:eastAsia="Times New Roman" w:cs="Arial"/>
                <w:iCs/>
                <w:noProof/>
                <w:color w:val="000000"/>
                <w:lang w:val="en-US" w:eastAsia="en-GB"/>
              </w:rPr>
              <w:t xml:space="preserve">Dexamfetamine sulfate 5mg immediate release tablets </w:t>
            </w:r>
          </w:p>
          <w:p w14:paraId="7875D28B" w14:textId="77777777" w:rsidR="00B53EFF" w:rsidRPr="00E635DA" w:rsidRDefault="00B53EFF" w:rsidP="005B10D9">
            <w:pPr>
              <w:autoSpaceDE w:val="0"/>
              <w:autoSpaceDN w:val="0"/>
              <w:adjustRightInd w:val="0"/>
              <w:rPr>
                <w:rFonts w:eastAsia="Times New Roman" w:cs="Arial"/>
                <w:iCs/>
                <w:noProof/>
                <w:color w:val="000000"/>
                <w:lang w:val="en-US" w:eastAsia="en-GB"/>
              </w:rPr>
            </w:pPr>
            <w:r w:rsidRPr="00E635DA">
              <w:rPr>
                <w:rFonts w:eastAsia="Times New Roman" w:cs="Arial"/>
                <w:iCs/>
                <w:noProof/>
                <w:color w:val="000000"/>
                <w:lang w:val="en-US" w:eastAsia="en-GB"/>
              </w:rPr>
              <w:t xml:space="preserve">Dexamfetamine sulfate 5mg/5mL sugar-free oral solution▼ </w:t>
            </w:r>
          </w:p>
          <w:p w14:paraId="457636BE" w14:textId="77777777" w:rsidR="00B53EFF" w:rsidRDefault="00B53EFF" w:rsidP="005B10D9">
            <w:pPr>
              <w:rPr>
                <w:rFonts w:eastAsia="Times New Roman" w:cs="Arial"/>
                <w:lang w:eastAsia="en-GB"/>
              </w:rPr>
            </w:pPr>
            <w:r w:rsidRPr="00E635DA">
              <w:rPr>
                <w:rFonts w:eastAsia="Times New Roman" w:cs="Arial"/>
                <w:lang w:eastAsia="en-GB"/>
              </w:rPr>
              <w:t xml:space="preserve">Please note licensed indications vary by manufacturer. See </w:t>
            </w:r>
            <w:hyperlink r:id="rId19" w:history="1">
              <w:r w:rsidRPr="00E635DA">
                <w:rPr>
                  <w:rStyle w:val="Hyperlink"/>
                  <w:rFonts w:eastAsia="Times New Roman" w:cs="Arial"/>
                  <w:lang w:eastAsia="en-GB"/>
                </w:rPr>
                <w:t>SPCs</w:t>
              </w:r>
            </w:hyperlink>
            <w:r w:rsidRPr="00E635DA">
              <w:rPr>
                <w:rFonts w:eastAsia="Times New Roman" w:cs="Arial"/>
                <w:lang w:eastAsia="en-GB"/>
              </w:rPr>
              <w:t xml:space="preserve"> for full details</w:t>
            </w:r>
          </w:p>
          <w:p w14:paraId="5B1B224B" w14:textId="55CA353A" w:rsidR="008B4F17" w:rsidRPr="00F321FC" w:rsidRDefault="008B4F17" w:rsidP="008B4F17">
            <w:pPr>
              <w:rPr>
                <w:rFonts w:cs="Arial"/>
              </w:rPr>
            </w:pPr>
          </w:p>
        </w:tc>
      </w:tr>
      <w:tr w:rsidR="00B53EFF" w:rsidRPr="00F321FC" w14:paraId="7BFA2BEF" w14:textId="77777777" w:rsidTr="005B10D9">
        <w:trPr>
          <w:cantSplit/>
        </w:trPr>
        <w:tc>
          <w:tcPr>
            <w:tcW w:w="2410" w:type="dxa"/>
          </w:tcPr>
          <w:p w14:paraId="778D8909" w14:textId="77777777" w:rsidR="00B53EFF" w:rsidRPr="00F321FC" w:rsidRDefault="00B53EFF" w:rsidP="005B10D9">
            <w:pPr>
              <w:rPr>
                <w:rFonts w:cs="Arial"/>
              </w:rPr>
            </w:pPr>
            <w:r w:rsidRPr="00F321FC">
              <w:rPr>
                <w:rFonts w:cs="Arial"/>
              </w:rPr>
              <w:t>Administration details:</w:t>
            </w:r>
          </w:p>
        </w:tc>
        <w:tc>
          <w:tcPr>
            <w:tcW w:w="8080" w:type="dxa"/>
            <w:shd w:val="clear" w:color="auto" w:fill="auto"/>
            <w:vAlign w:val="center"/>
          </w:tcPr>
          <w:p w14:paraId="0BCF20B9" w14:textId="77777777" w:rsidR="00B53EFF" w:rsidRDefault="00B53EFF" w:rsidP="005B10D9">
            <w:pPr>
              <w:rPr>
                <w:rFonts w:eastAsia="Times New Roman" w:cs="Arial"/>
                <w:lang w:eastAsia="en-GB"/>
              </w:rPr>
            </w:pPr>
            <w:r>
              <w:rPr>
                <w:rFonts w:eastAsia="Times New Roman" w:cs="Arial"/>
                <w:lang w:eastAsia="en-GB"/>
              </w:rPr>
              <w:t>Amfexa® t</w:t>
            </w:r>
            <w:r w:rsidRPr="00E635DA">
              <w:rPr>
                <w:rFonts w:eastAsia="Times New Roman" w:cs="Arial"/>
                <w:lang w:eastAsia="en-GB"/>
              </w:rPr>
              <w:t>ablets can be halved</w:t>
            </w:r>
            <w:r>
              <w:rPr>
                <w:rFonts w:eastAsia="Times New Roman" w:cs="Arial"/>
                <w:lang w:eastAsia="en-GB"/>
              </w:rPr>
              <w:t xml:space="preserve"> </w:t>
            </w:r>
            <w:r w:rsidRPr="002D39D2">
              <w:rPr>
                <w:rFonts w:eastAsia="Times New Roman" w:cs="Arial"/>
                <w:lang w:eastAsia="en-GB"/>
              </w:rPr>
              <w:t>for ease of swallowing</w:t>
            </w:r>
            <w:r>
              <w:rPr>
                <w:rFonts w:eastAsia="Times New Roman" w:cs="Arial"/>
                <w:lang w:eastAsia="en-GB"/>
              </w:rPr>
              <w:t xml:space="preserve">, and </w:t>
            </w:r>
            <w:r w:rsidRPr="002D39D2">
              <w:rPr>
                <w:rFonts w:eastAsia="Times New Roman" w:cs="Arial"/>
                <w:lang w:eastAsia="en-GB"/>
              </w:rPr>
              <w:t>not to divide into equal doses</w:t>
            </w:r>
            <w:r>
              <w:rPr>
                <w:rFonts w:eastAsia="Times New Roman" w:cs="Arial"/>
                <w:lang w:eastAsia="en-GB"/>
              </w:rPr>
              <w:t xml:space="preserve">. Some generic tablets can be divided into equal doses. Consult individual </w:t>
            </w:r>
            <w:hyperlink r:id="rId20" w:history="1">
              <w:r w:rsidRPr="00324714">
                <w:rPr>
                  <w:rStyle w:val="Hyperlink"/>
                  <w:rFonts w:eastAsia="Times New Roman" w:cs="Arial"/>
                  <w:lang w:eastAsia="en-GB"/>
                </w:rPr>
                <w:t>SPCs</w:t>
              </w:r>
            </w:hyperlink>
            <w:r>
              <w:rPr>
                <w:rFonts w:eastAsia="Times New Roman" w:cs="Arial"/>
                <w:lang w:eastAsia="en-GB"/>
              </w:rPr>
              <w:t>.</w:t>
            </w:r>
          </w:p>
          <w:p w14:paraId="70F20D56" w14:textId="0BE9ADB4" w:rsidR="0093022B" w:rsidRPr="00634C06" w:rsidDel="0093022B" w:rsidRDefault="0093022B" w:rsidP="005B10D9">
            <w:pPr>
              <w:rPr>
                <w:del w:id="22" w:author="HAIDER, Maymouna (TEES, ESK AND WEAR VALLEYS NHS FOUNDATION TRUST)" w:date="2024-11-29T12:13:00Z"/>
                <w:rFonts w:eastAsia="Times New Roman" w:cs="Arial"/>
                <w:color w:val="0070C0"/>
                <w:lang w:eastAsia="en-GB"/>
                <w:rPrChange w:id="23" w:author="Watson, Caroline" w:date="2025-03-24T10:20:00Z">
                  <w:rPr>
                    <w:del w:id="24" w:author="HAIDER, Maymouna (TEES, ESK AND WEAR VALLEYS NHS FOUNDATION TRUST)" w:date="2024-11-29T12:13:00Z"/>
                    <w:rFonts w:eastAsia="Times New Roman" w:cs="Arial"/>
                    <w:lang w:eastAsia="en-GB"/>
                  </w:rPr>
                </w:rPrChange>
              </w:rPr>
            </w:pPr>
            <w:r w:rsidRPr="008B4F17">
              <w:rPr>
                <w:rFonts w:cs="Arial"/>
                <w:color w:val="0070C0"/>
                <w:lang w:val="en"/>
              </w:rPr>
              <w:t xml:space="preserve">In the treatment of hyperkinetic disorders / ADHD, the times at which the doses of dexamfetamine are administered should be selected to provide the best effect when it is most needed to combat school and social </w:t>
            </w:r>
            <w:r w:rsidRPr="008B4F17">
              <w:rPr>
                <w:rFonts w:cs="Arial"/>
                <w:color w:val="0070C0"/>
              </w:rPr>
              <w:t>behavioural</w:t>
            </w:r>
            <w:r w:rsidRPr="008B4F17">
              <w:rPr>
                <w:rFonts w:cs="Arial"/>
                <w:color w:val="0070C0"/>
                <w:lang w:val="en"/>
              </w:rPr>
              <w:t xml:space="preserve"> difficulties. Normally the first increasing dose is given in the morning. </w:t>
            </w:r>
          </w:p>
          <w:p w14:paraId="11056D46" w14:textId="77777777" w:rsidR="00EA4DB9" w:rsidRDefault="00EA4DB9" w:rsidP="005B10D9">
            <w:pPr>
              <w:rPr>
                <w:ins w:id="25" w:author="HAIDER, Maymouna (TEES, ESK AND WEAR VALLEYS NHS FOUNDATION TRUST)" w:date="2024-11-29T12:26:00Z"/>
                <w:rFonts w:eastAsia="Times New Roman" w:cs="Arial"/>
                <w:lang w:eastAsia="en-GB"/>
              </w:rPr>
            </w:pPr>
          </w:p>
          <w:p w14:paraId="242715D3" w14:textId="3CEDFCBB" w:rsidR="00B53EFF" w:rsidRPr="00E635DA" w:rsidRDefault="00B53EFF" w:rsidP="005B10D9">
            <w:pPr>
              <w:rPr>
                <w:rFonts w:eastAsia="Times New Roman" w:cs="Arial"/>
                <w:lang w:eastAsia="en-GB"/>
              </w:rPr>
            </w:pPr>
            <w:r w:rsidRPr="00E635DA">
              <w:rPr>
                <w:rFonts w:eastAsia="Times New Roman" w:cs="Arial"/>
                <w:lang w:eastAsia="en-GB"/>
              </w:rPr>
              <w:t>Dexamfetamine should not be taken too late after lunch time to avoid disturbances of sleep</w:t>
            </w:r>
            <w:r>
              <w:rPr>
                <w:rFonts w:eastAsia="Times New Roman" w:cs="Arial"/>
                <w:lang w:eastAsia="en-GB"/>
              </w:rPr>
              <w:t>.</w:t>
            </w:r>
          </w:p>
          <w:p w14:paraId="0A7D1779" w14:textId="225D5AA2" w:rsidR="00B53EFF" w:rsidRPr="00F321FC" w:rsidRDefault="00B53EFF" w:rsidP="005B10D9">
            <w:pPr>
              <w:rPr>
                <w:rFonts w:cs="Arial"/>
              </w:rPr>
            </w:pPr>
            <w:r w:rsidRPr="00E635DA">
              <w:rPr>
                <w:rFonts w:eastAsia="Times New Roman" w:cs="Arial"/>
                <w:lang w:eastAsia="en-GB"/>
              </w:rPr>
              <w:t xml:space="preserve">If a dose is </w:t>
            </w:r>
            <w:r w:rsidR="00634C06" w:rsidRPr="00E635DA">
              <w:rPr>
                <w:rFonts w:eastAsia="Times New Roman" w:cs="Arial"/>
                <w:lang w:eastAsia="en-GB"/>
              </w:rPr>
              <w:t>missed,</w:t>
            </w:r>
            <w:r w:rsidRPr="00E635DA">
              <w:rPr>
                <w:rFonts w:eastAsia="Times New Roman" w:cs="Arial"/>
                <w:lang w:eastAsia="en-GB"/>
              </w:rPr>
              <w:t xml:space="preserve"> then the next scheduled dose should be taken as usual; </w:t>
            </w:r>
            <w:r w:rsidRPr="00E635DA">
              <w:rPr>
                <w:rFonts w:eastAsia="Times New Roman" w:cs="Arial"/>
                <w:u w:val="single"/>
                <w:lang w:eastAsia="en-GB"/>
              </w:rPr>
              <w:t>a double dose should not be taken to make up for a missed dose</w:t>
            </w:r>
            <w:r w:rsidRPr="00E635DA">
              <w:rPr>
                <w:rFonts w:eastAsia="Times New Roman" w:cs="Arial"/>
                <w:lang w:eastAsia="en-GB"/>
              </w:rPr>
              <w:t>.</w:t>
            </w:r>
          </w:p>
        </w:tc>
      </w:tr>
      <w:tr w:rsidR="00B53EFF" w:rsidRPr="00F321FC" w14:paraId="089F41CA" w14:textId="77777777" w:rsidTr="005B10D9">
        <w:trPr>
          <w:cantSplit/>
        </w:trPr>
        <w:tc>
          <w:tcPr>
            <w:tcW w:w="2410" w:type="dxa"/>
          </w:tcPr>
          <w:p w14:paraId="47746BC1" w14:textId="77777777" w:rsidR="00B53EFF" w:rsidRPr="00F321FC" w:rsidRDefault="00B53EFF" w:rsidP="005B10D9">
            <w:pPr>
              <w:rPr>
                <w:rFonts w:cs="Arial"/>
              </w:rPr>
            </w:pPr>
            <w:r>
              <w:rPr>
                <w:rFonts w:cs="Arial"/>
              </w:rPr>
              <w:t xml:space="preserve">Other important information: </w:t>
            </w:r>
          </w:p>
        </w:tc>
        <w:tc>
          <w:tcPr>
            <w:tcW w:w="8080" w:type="dxa"/>
            <w:shd w:val="clear" w:color="auto" w:fill="auto"/>
            <w:vAlign w:val="center"/>
          </w:tcPr>
          <w:p w14:paraId="5856B5BC" w14:textId="317B832C" w:rsidR="00B53EFF" w:rsidRPr="00E635DA" w:rsidRDefault="00B53EFF" w:rsidP="005B10D9">
            <w:pPr>
              <w:rPr>
                <w:rFonts w:eastAsia="Times New Roman" w:cs="Arial"/>
                <w:szCs w:val="24"/>
                <w:lang w:eastAsia="en-GB"/>
              </w:rPr>
            </w:pPr>
            <w:r w:rsidRPr="00E635DA">
              <w:rPr>
                <w:rFonts w:eastAsia="Times New Roman" w:cs="Arial"/>
                <w:szCs w:val="24"/>
                <w:lang w:eastAsia="en-GB"/>
              </w:rPr>
              <w:t xml:space="preserve">Dexamfetamine is a schedule 2 controlled drug and is subject to </w:t>
            </w:r>
            <w:hyperlink r:id="rId21" w:history="1">
              <w:r w:rsidRPr="00E635DA">
                <w:rPr>
                  <w:rStyle w:val="Hyperlink"/>
                  <w:rFonts w:eastAsia="Times New Roman" w:cs="Arial"/>
                  <w:szCs w:val="24"/>
                  <w:lang w:eastAsia="en-GB"/>
                </w:rPr>
                <w:t>legal prescription requirements</w:t>
              </w:r>
            </w:hyperlink>
            <w:r w:rsidRPr="00E635DA">
              <w:rPr>
                <w:rStyle w:val="Hyperlink"/>
                <w:rFonts w:eastAsia="Times New Roman" w:cs="Arial"/>
                <w:color w:val="000000"/>
                <w:szCs w:val="24"/>
                <w:lang w:eastAsia="en-GB"/>
              </w:rPr>
              <w:t xml:space="preserve">. </w:t>
            </w:r>
            <w:r w:rsidR="00C707DD" w:rsidRPr="008B4F17">
              <w:rPr>
                <w:rFonts w:cs="Arial"/>
                <w:color w:val="0070C0"/>
              </w:rPr>
              <w:t>Limit prescriptions to 28</w:t>
            </w:r>
            <w:r w:rsidR="00634C06" w:rsidRPr="008B4F17">
              <w:rPr>
                <w:rFonts w:cs="Arial"/>
                <w:color w:val="0070C0"/>
              </w:rPr>
              <w:t xml:space="preserve"> to 30</w:t>
            </w:r>
            <w:r w:rsidR="00C707DD" w:rsidRPr="008B4F17">
              <w:rPr>
                <w:rFonts w:cs="Arial"/>
                <w:color w:val="0070C0"/>
              </w:rPr>
              <w:t xml:space="preserve"> days supply in line with good practice relating to CDs.</w:t>
            </w:r>
            <w:r w:rsidR="00C707DD" w:rsidRPr="008B4F17">
              <w:rPr>
                <w:rFonts w:cs="Arial"/>
                <w:color w:val="0070C0"/>
                <w:sz w:val="20"/>
                <w:szCs w:val="20"/>
              </w:rPr>
              <w:t xml:space="preserve"> </w:t>
            </w:r>
            <w:r w:rsidRPr="00E635DA">
              <w:rPr>
                <w:rFonts w:eastAsia="Times New Roman" w:cs="Arial"/>
                <w:szCs w:val="24"/>
                <w:lang w:eastAsia="en-GB"/>
              </w:rPr>
              <w:t>It has the potential for misuse and diversion.</w:t>
            </w:r>
          </w:p>
          <w:p w14:paraId="1186D959" w14:textId="77777777" w:rsidR="00B53EFF" w:rsidRPr="00E635DA" w:rsidRDefault="00B53EFF" w:rsidP="005B10D9">
            <w:pPr>
              <w:rPr>
                <w:rFonts w:cs="Arial"/>
              </w:rPr>
            </w:pPr>
            <w:r w:rsidRPr="00E635DA">
              <w:rPr>
                <w:rFonts w:eastAsia="Times New Roman" w:cs="Arial"/>
                <w:szCs w:val="24"/>
                <w:lang w:eastAsia="en-GB"/>
              </w:rPr>
              <w:t xml:space="preserve">Patients should be advised to avoid alcohol which may exacerbate the central nervous system (CNS) side-effects of dexamfetamine. </w:t>
            </w:r>
          </w:p>
          <w:p w14:paraId="7D4CDBF5" w14:textId="77777777" w:rsidR="00B53EFF" w:rsidRPr="001A51F3" w:rsidRDefault="00B53EFF" w:rsidP="005B10D9">
            <w:pPr>
              <w:autoSpaceDE w:val="0"/>
              <w:autoSpaceDN w:val="0"/>
              <w:adjustRightInd w:val="0"/>
              <w:rPr>
                <w:rFonts w:eastAsia="Times New Roman" w:cstheme="minorHAnsi"/>
                <w:szCs w:val="24"/>
                <w:lang w:eastAsia="en-GB"/>
              </w:rPr>
            </w:pPr>
            <w:r w:rsidRPr="00E635DA">
              <w:rPr>
                <w:rFonts w:eastAsia="Times New Roman" w:cs="Arial"/>
                <w:szCs w:val="24"/>
                <w:lang w:eastAsia="en-GB"/>
              </w:rPr>
              <w:t>Amfetamines can cause a significant elevation in plasma corticosteroid levels. This increase is greatest in the evening. Amfetamines may interfere with urinary steroid determinations</w:t>
            </w:r>
            <w:r>
              <w:rPr>
                <w:rFonts w:eastAsia="Times New Roman" w:cs="Arial"/>
                <w:szCs w:val="24"/>
                <w:lang w:eastAsia="en-GB"/>
              </w:rPr>
              <w:t>.</w:t>
            </w:r>
          </w:p>
        </w:tc>
      </w:tr>
    </w:tbl>
    <w:p w14:paraId="60AB988E" w14:textId="77777777" w:rsidR="00B53EFF" w:rsidRDefault="00B53EFF" w:rsidP="00B53EFF"/>
    <w:p w14:paraId="320865F0" w14:textId="77777777" w:rsidR="00B53EFF" w:rsidRDefault="00B53EFF" w:rsidP="00B53EF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B53EFF" w:rsidRPr="00F321FC" w14:paraId="4CE03207" w14:textId="77777777" w:rsidTr="005B10D9">
        <w:tc>
          <w:tcPr>
            <w:tcW w:w="2204" w:type="dxa"/>
          </w:tcPr>
          <w:p w14:paraId="073B86AD" w14:textId="77777777" w:rsidR="00B53EFF" w:rsidRPr="00F321FC" w:rsidRDefault="00B53EFF" w:rsidP="005B10D9">
            <w:pPr>
              <w:pStyle w:val="Heading2"/>
              <w:outlineLvl w:val="1"/>
              <w:rPr>
                <w:rFonts w:cs="Arial"/>
              </w:rPr>
            </w:pPr>
            <w:bookmarkStart w:id="26" w:name="_Cautions_and_contraindications"/>
            <w:bookmarkStart w:id="27" w:name="eight_cautions_cx"/>
            <w:bookmarkStart w:id="28" w:name="_Toc149231792"/>
            <w:bookmarkEnd w:id="26"/>
            <w:r w:rsidRPr="00F321FC">
              <w:rPr>
                <w:rFonts w:cs="Arial"/>
              </w:rPr>
              <w:t>C</w:t>
            </w:r>
            <w:r>
              <w:rPr>
                <w:rFonts w:cs="Arial"/>
              </w:rPr>
              <w:t>autions and c</w:t>
            </w:r>
            <w:r w:rsidRPr="00F321FC">
              <w:rPr>
                <w:rFonts w:cs="Arial"/>
              </w:rPr>
              <w:t>ontraindications</w:t>
            </w:r>
            <w:bookmarkEnd w:id="27"/>
            <w:bookmarkEnd w:id="28"/>
          </w:p>
        </w:tc>
        <w:tc>
          <w:tcPr>
            <w:tcW w:w="8257" w:type="dxa"/>
          </w:tcPr>
          <w:p w14:paraId="11AA5033" w14:textId="59623386" w:rsidR="00B53EFF" w:rsidRDefault="00B53EFF" w:rsidP="005B10D9">
            <w:pPr>
              <w:rPr>
                <w:rFonts w:cs="Arial"/>
              </w:rPr>
            </w:pPr>
            <w:r w:rsidRPr="00FB404F">
              <w:rPr>
                <w:rFonts w:cs="Arial"/>
              </w:rPr>
              <w:t>This information does not replace the Summary of Product Characteristics (SPC</w:t>
            </w:r>
            <w:r w:rsidR="00634C06" w:rsidRPr="00FB404F">
              <w:rPr>
                <w:rFonts w:cs="Arial"/>
              </w:rPr>
              <w:t>) and</w:t>
            </w:r>
            <w:r w:rsidRPr="00FB404F">
              <w:rPr>
                <w:rFonts w:cs="Arial"/>
              </w:rPr>
              <w:t xml:space="preserve"> should be read in conjunction with it. Please see </w:t>
            </w:r>
            <w:hyperlink r:id="rId22" w:history="1">
              <w:r w:rsidRPr="009D0CFD">
                <w:rPr>
                  <w:rStyle w:val="Hyperlink"/>
                  <w:rFonts w:cs="Arial"/>
                </w:rPr>
                <w:t>BNF</w:t>
              </w:r>
            </w:hyperlink>
            <w:r w:rsidRPr="00FB404F">
              <w:rPr>
                <w:rFonts w:cs="Arial"/>
              </w:rPr>
              <w:t xml:space="preserve"> &amp; </w:t>
            </w:r>
            <w:hyperlink r:id="rId23" w:history="1">
              <w:r w:rsidRPr="009D0CFD">
                <w:rPr>
                  <w:rStyle w:val="Hyperlink"/>
                  <w:rFonts w:cs="Arial"/>
                </w:rPr>
                <w:t>SPC</w:t>
              </w:r>
            </w:hyperlink>
            <w:r w:rsidRPr="00FB404F">
              <w:rPr>
                <w:rFonts w:cs="Arial"/>
              </w:rPr>
              <w:t xml:space="preserve"> for comprehensive information.</w:t>
            </w:r>
          </w:p>
          <w:p w14:paraId="4DD37497" w14:textId="77777777" w:rsidR="00B53EFF" w:rsidRDefault="00B53EFF" w:rsidP="005B10D9">
            <w:pPr>
              <w:rPr>
                <w:rFonts w:cs="Arial"/>
              </w:rPr>
            </w:pPr>
          </w:p>
          <w:p w14:paraId="442CAA4F" w14:textId="77777777" w:rsidR="00B53EFF" w:rsidRDefault="00B53EFF" w:rsidP="005B10D9">
            <w:pPr>
              <w:rPr>
                <w:rFonts w:cs="Arial"/>
                <w:b/>
                <w:bCs/>
              </w:rPr>
            </w:pPr>
            <w:r>
              <w:rPr>
                <w:rFonts w:cs="Arial"/>
                <w:b/>
                <w:bCs/>
              </w:rPr>
              <w:t xml:space="preserve">Contraindications: </w:t>
            </w:r>
          </w:p>
          <w:p w14:paraId="008E704B" w14:textId="77777777" w:rsidR="00B53EFF" w:rsidRPr="00803660" w:rsidRDefault="00B53EFF" w:rsidP="00B53EFF">
            <w:pPr>
              <w:numPr>
                <w:ilvl w:val="0"/>
                <w:numId w:val="7"/>
              </w:numPr>
              <w:rPr>
                <w:rFonts w:cs="Arial"/>
                <w:bCs/>
                <w:iCs/>
              </w:rPr>
            </w:pPr>
            <w:r w:rsidRPr="00803660">
              <w:rPr>
                <w:rFonts w:cs="Arial"/>
                <w:bCs/>
                <w:iCs/>
              </w:rPr>
              <w:t xml:space="preserve">Known hypersensitivity to </w:t>
            </w:r>
            <w:r>
              <w:rPr>
                <w:rFonts w:cs="Arial"/>
                <w:bCs/>
                <w:iCs/>
              </w:rPr>
              <w:t>dexamfetamine</w:t>
            </w:r>
            <w:r w:rsidRPr="00803660">
              <w:rPr>
                <w:rFonts w:cs="Arial"/>
                <w:bCs/>
                <w:iCs/>
              </w:rPr>
              <w:t>, any of the excipients, or sympathomimetic amines</w:t>
            </w:r>
            <w:r w:rsidRPr="00803660" w:rsidDel="00880ED8">
              <w:rPr>
                <w:rFonts w:cs="Arial"/>
                <w:bCs/>
                <w:iCs/>
              </w:rPr>
              <w:t xml:space="preserve"> </w:t>
            </w:r>
          </w:p>
          <w:p w14:paraId="7376ADAE" w14:textId="77777777" w:rsidR="00B53EFF" w:rsidRPr="00803660" w:rsidRDefault="00B53EFF" w:rsidP="00B53EFF">
            <w:pPr>
              <w:numPr>
                <w:ilvl w:val="0"/>
                <w:numId w:val="7"/>
              </w:numPr>
              <w:rPr>
                <w:rFonts w:cs="Arial"/>
                <w:bCs/>
                <w:iCs/>
              </w:rPr>
            </w:pPr>
            <w:r w:rsidRPr="00803660">
              <w:rPr>
                <w:rFonts w:cs="Arial"/>
                <w:bCs/>
                <w:iCs/>
              </w:rPr>
              <w:t>Glaucoma</w:t>
            </w:r>
          </w:p>
          <w:p w14:paraId="2AF1F482" w14:textId="77777777" w:rsidR="00B53EFF" w:rsidRDefault="00B53EFF" w:rsidP="00B53EFF">
            <w:pPr>
              <w:numPr>
                <w:ilvl w:val="0"/>
                <w:numId w:val="7"/>
              </w:numPr>
              <w:rPr>
                <w:rFonts w:cs="Arial"/>
                <w:bCs/>
                <w:iCs/>
              </w:rPr>
            </w:pPr>
            <w:r w:rsidRPr="00803660">
              <w:rPr>
                <w:rFonts w:cs="Arial"/>
                <w:bCs/>
                <w:iCs/>
              </w:rPr>
              <w:t>Phaeochromocytoma</w:t>
            </w:r>
          </w:p>
          <w:p w14:paraId="1F3DEDD4" w14:textId="7F62D22F" w:rsidR="00B53EFF" w:rsidRPr="00803660" w:rsidRDefault="00B53EFF" w:rsidP="00B53EFF">
            <w:pPr>
              <w:numPr>
                <w:ilvl w:val="0"/>
                <w:numId w:val="7"/>
              </w:numPr>
              <w:rPr>
                <w:rFonts w:cs="Arial"/>
                <w:bCs/>
                <w:iCs/>
              </w:rPr>
            </w:pPr>
            <w:r w:rsidRPr="00803660">
              <w:rPr>
                <w:rFonts w:cs="Arial"/>
                <w:bCs/>
                <w:iCs/>
              </w:rPr>
              <w:t xml:space="preserve">Certain pre-existing cardiovascular disorders constitute contraindications unless specialist cardiac advice is obtained and documented. These </w:t>
            </w:r>
            <w:r w:rsidR="00634C06" w:rsidRPr="00803660">
              <w:rPr>
                <w:rFonts w:cs="Arial"/>
                <w:bCs/>
                <w:iCs/>
              </w:rPr>
              <w:t>include</w:t>
            </w:r>
            <w:r w:rsidRPr="00803660">
              <w:rPr>
                <w:rFonts w:cs="Arial"/>
                <w:bCs/>
                <w:iCs/>
              </w:rPr>
              <w:t xml:space="preserve"> structural cardiac abnormalities and/or moderate or severe hypertension, heart failure, arterial occlusive disease, angina, haemodynamically significant congenital heart disease,</w:t>
            </w:r>
            <w:r w:rsidRPr="00803660">
              <w:rPr>
                <w:rFonts w:eastAsia="Times New Roman" w:cs="Arial"/>
                <w:bCs/>
                <w:iCs/>
                <w:color w:val="000000"/>
                <w:sz w:val="24"/>
                <w:lang w:eastAsia="en-GB"/>
              </w:rPr>
              <w:t xml:space="preserve"> </w:t>
            </w:r>
            <w:r w:rsidRPr="00803660">
              <w:rPr>
                <w:rFonts w:cs="Arial"/>
                <w:bCs/>
                <w:iCs/>
              </w:rPr>
              <w:t>cardiomyopathies, myocardial infarction, potentially life-threatening arrhythmias and channelopathies (disorders caused by the dysfunction of ion channels)</w:t>
            </w:r>
          </w:p>
          <w:p w14:paraId="25D9A640" w14:textId="77777777" w:rsidR="00B53EFF" w:rsidRPr="00803660" w:rsidRDefault="00B53EFF" w:rsidP="00B53EFF">
            <w:pPr>
              <w:numPr>
                <w:ilvl w:val="0"/>
                <w:numId w:val="7"/>
              </w:numPr>
              <w:rPr>
                <w:rFonts w:cs="Arial"/>
                <w:bCs/>
                <w:iCs/>
              </w:rPr>
            </w:pPr>
            <w:r w:rsidRPr="00803660">
              <w:rPr>
                <w:rFonts w:cs="Arial"/>
                <w:bCs/>
                <w:iCs/>
              </w:rPr>
              <w:t>Advanced arteriosclerosis</w:t>
            </w:r>
          </w:p>
          <w:p w14:paraId="29CB9CA0" w14:textId="77777777" w:rsidR="00B53EFF" w:rsidRPr="00803660" w:rsidRDefault="00B53EFF" w:rsidP="00B53EFF">
            <w:pPr>
              <w:numPr>
                <w:ilvl w:val="0"/>
                <w:numId w:val="7"/>
              </w:numPr>
              <w:rPr>
                <w:rFonts w:cs="Arial"/>
                <w:bCs/>
                <w:iCs/>
              </w:rPr>
            </w:pPr>
            <w:r w:rsidRPr="00803660">
              <w:rPr>
                <w:rFonts w:cs="Arial"/>
                <w:bCs/>
                <w:iCs/>
              </w:rPr>
              <w:lastRenderedPageBreak/>
              <w:t>Concomitant use of monoamine oxidase inhibitors (MAOI) or within 14 days of MAOI treatment</w:t>
            </w:r>
            <w:r>
              <w:rPr>
                <w:rFonts w:cs="Arial"/>
                <w:bCs/>
                <w:iCs/>
              </w:rPr>
              <w:t xml:space="preserve"> (see </w:t>
            </w:r>
            <w:hyperlink w:anchor="_Significant_drug_interactions" w:history="1">
              <w:r w:rsidRPr="00B42A0B">
                <w:rPr>
                  <w:rStyle w:val="Hyperlink"/>
                  <w:rFonts w:cs="Arial"/>
                  <w:bCs/>
                  <w:iCs/>
                </w:rPr>
                <w:t>section 9</w:t>
              </w:r>
            </w:hyperlink>
            <w:r>
              <w:rPr>
                <w:rFonts w:cs="Arial"/>
                <w:bCs/>
                <w:iCs/>
              </w:rPr>
              <w:t>)</w:t>
            </w:r>
          </w:p>
          <w:p w14:paraId="03446285" w14:textId="77777777" w:rsidR="00B53EFF" w:rsidRPr="00803660" w:rsidRDefault="00B53EFF" w:rsidP="00B53EFF">
            <w:pPr>
              <w:numPr>
                <w:ilvl w:val="0"/>
                <w:numId w:val="7"/>
              </w:numPr>
              <w:rPr>
                <w:rFonts w:cs="Arial"/>
                <w:bCs/>
                <w:iCs/>
              </w:rPr>
            </w:pPr>
            <w:r w:rsidRPr="00803660">
              <w:rPr>
                <w:rFonts w:cs="Arial"/>
                <w:bCs/>
                <w:iCs/>
              </w:rPr>
              <w:t>Hyperthyroidism or thyrotoxicosis</w:t>
            </w:r>
          </w:p>
          <w:p w14:paraId="71844B3A" w14:textId="77777777" w:rsidR="00B53EFF" w:rsidRPr="00803660" w:rsidRDefault="00B53EFF" w:rsidP="00B53EFF">
            <w:pPr>
              <w:numPr>
                <w:ilvl w:val="0"/>
                <w:numId w:val="7"/>
              </w:numPr>
              <w:rPr>
                <w:rFonts w:cs="Arial"/>
                <w:bCs/>
                <w:iCs/>
              </w:rPr>
            </w:pPr>
            <w:r w:rsidRPr="00803660">
              <w:rPr>
                <w:rFonts w:cs="Arial"/>
                <w:bCs/>
                <w:iCs/>
              </w:rPr>
              <w:t>Severe depression, anorexia nervosa/anorexic disorders, suicidal ideation, hyperexcitability, psychotic symptoms, severe and episodic (Type I) Bipolar (affective) Disorder (that is not well-controlled), schizophrenia, psychopathic/borderline personality disorder</w:t>
            </w:r>
          </w:p>
          <w:p w14:paraId="7B46D1C7" w14:textId="77777777" w:rsidR="00B53EFF" w:rsidRPr="00803660" w:rsidRDefault="00B53EFF" w:rsidP="00B53EFF">
            <w:pPr>
              <w:numPr>
                <w:ilvl w:val="0"/>
                <w:numId w:val="7"/>
              </w:numPr>
              <w:rPr>
                <w:rFonts w:cs="Arial"/>
                <w:bCs/>
                <w:iCs/>
              </w:rPr>
            </w:pPr>
            <w:r w:rsidRPr="00803660">
              <w:rPr>
                <w:rFonts w:cs="Arial"/>
                <w:bCs/>
                <w:iCs/>
              </w:rPr>
              <w:t>Gilles de la Tourette syndrome or similar dystonias</w:t>
            </w:r>
          </w:p>
          <w:p w14:paraId="66EAAAD0" w14:textId="77777777" w:rsidR="00B53EFF" w:rsidRPr="00803660" w:rsidRDefault="00B53EFF" w:rsidP="00B53EFF">
            <w:pPr>
              <w:numPr>
                <w:ilvl w:val="0"/>
                <w:numId w:val="7"/>
              </w:numPr>
              <w:rPr>
                <w:rFonts w:cs="Arial"/>
                <w:bCs/>
                <w:iCs/>
              </w:rPr>
            </w:pPr>
            <w:r w:rsidRPr="00803660">
              <w:rPr>
                <w:rFonts w:cs="Arial"/>
                <w:bCs/>
                <w:iCs/>
              </w:rPr>
              <w:t>Cerebrovascular disorders (cerebral aneurysm, vascular abnormalities including vasculitis or stroke)</w:t>
            </w:r>
          </w:p>
          <w:p w14:paraId="53A7E094" w14:textId="77777777" w:rsidR="00B53EFF" w:rsidRPr="00803660" w:rsidRDefault="00B53EFF" w:rsidP="00B53EFF">
            <w:pPr>
              <w:numPr>
                <w:ilvl w:val="0"/>
                <w:numId w:val="7"/>
              </w:numPr>
              <w:rPr>
                <w:rFonts w:cs="Arial"/>
                <w:bCs/>
                <w:iCs/>
              </w:rPr>
            </w:pPr>
            <w:r w:rsidRPr="00803660">
              <w:rPr>
                <w:rFonts w:cs="Arial"/>
                <w:bCs/>
                <w:iCs/>
              </w:rPr>
              <w:t>Porphyria</w:t>
            </w:r>
          </w:p>
          <w:p w14:paraId="6A5F60A2" w14:textId="77777777" w:rsidR="00B53EFF" w:rsidRPr="00803660" w:rsidRDefault="00B53EFF" w:rsidP="00B53EFF">
            <w:pPr>
              <w:numPr>
                <w:ilvl w:val="0"/>
                <w:numId w:val="7"/>
              </w:numPr>
              <w:rPr>
                <w:rFonts w:cs="Arial"/>
                <w:bCs/>
                <w:iCs/>
              </w:rPr>
            </w:pPr>
            <w:r w:rsidRPr="00803660">
              <w:rPr>
                <w:rFonts w:cs="Arial"/>
                <w:bCs/>
                <w:iCs/>
              </w:rPr>
              <w:t>History of drug abuse or alcohol abuse</w:t>
            </w:r>
          </w:p>
          <w:p w14:paraId="680B2301" w14:textId="77777777" w:rsidR="00B53EFF" w:rsidRPr="00803660" w:rsidRDefault="00B53EFF" w:rsidP="00B53EFF">
            <w:pPr>
              <w:numPr>
                <w:ilvl w:val="0"/>
                <w:numId w:val="7"/>
              </w:numPr>
              <w:rPr>
                <w:rFonts w:cs="Arial"/>
                <w:bCs/>
                <w:iCs/>
              </w:rPr>
            </w:pPr>
            <w:r w:rsidRPr="00803660">
              <w:rPr>
                <w:rFonts w:cs="Arial"/>
                <w:bCs/>
                <w:iCs/>
              </w:rPr>
              <w:t xml:space="preserve">Pregnancy (see </w:t>
            </w:r>
            <w:hyperlink w:anchor="_Pregnancy,_paternal_exposure" w:history="1">
              <w:r w:rsidRPr="007A68D7">
                <w:rPr>
                  <w:rStyle w:val="Hyperlink"/>
                  <w:rFonts w:cs="Arial"/>
                  <w:bCs/>
                  <w:iCs/>
                </w:rPr>
                <w:t>section 12</w:t>
              </w:r>
            </w:hyperlink>
            <w:r w:rsidRPr="00803660">
              <w:rPr>
                <w:rFonts w:cs="Arial"/>
                <w:bCs/>
                <w:iCs/>
              </w:rPr>
              <w:t>)</w:t>
            </w:r>
          </w:p>
          <w:p w14:paraId="0E4ADCBF" w14:textId="77777777" w:rsidR="00B53EFF" w:rsidRPr="001A51F3" w:rsidRDefault="00B53EFF" w:rsidP="005B10D9">
            <w:pPr>
              <w:rPr>
                <w:rFonts w:cs="Arial"/>
              </w:rPr>
            </w:pPr>
          </w:p>
          <w:p w14:paraId="690336C5" w14:textId="77777777" w:rsidR="00B53EFF" w:rsidRPr="00FB404F" w:rsidRDefault="00B53EFF" w:rsidP="005B10D9">
            <w:pPr>
              <w:rPr>
                <w:rFonts w:cs="Arial"/>
                <w:b/>
                <w:bCs/>
              </w:rPr>
            </w:pPr>
            <w:r w:rsidRPr="00FB404F">
              <w:rPr>
                <w:rFonts w:cs="Arial"/>
                <w:b/>
                <w:bCs/>
              </w:rPr>
              <w:t>Cautions:</w:t>
            </w:r>
          </w:p>
          <w:p w14:paraId="3B5903ED" w14:textId="77777777" w:rsidR="00B53EFF" w:rsidRPr="00803660" w:rsidRDefault="00B53EFF" w:rsidP="00B53EFF">
            <w:pPr>
              <w:numPr>
                <w:ilvl w:val="0"/>
                <w:numId w:val="7"/>
              </w:numPr>
              <w:rPr>
                <w:rFonts w:cs="Arial"/>
              </w:rPr>
            </w:pPr>
            <w:r w:rsidRPr="00803660">
              <w:rPr>
                <w:rFonts w:cs="Arial"/>
              </w:rPr>
              <w:t xml:space="preserve">History of epilepsy (discontinue if seizures occur) </w:t>
            </w:r>
          </w:p>
          <w:p w14:paraId="60F86533" w14:textId="77777777" w:rsidR="00B53EFF" w:rsidRPr="00803660" w:rsidRDefault="00B53EFF" w:rsidP="00B53EFF">
            <w:pPr>
              <w:numPr>
                <w:ilvl w:val="0"/>
                <w:numId w:val="7"/>
              </w:numPr>
              <w:rPr>
                <w:rFonts w:cs="Arial"/>
              </w:rPr>
            </w:pPr>
            <w:r w:rsidRPr="00803660">
              <w:rPr>
                <w:rFonts w:cs="Arial"/>
              </w:rPr>
              <w:t>Mild hypertension, history of cardiovascular disease, or concomitant medications that elevate blood pressure</w:t>
            </w:r>
          </w:p>
          <w:p w14:paraId="344F4805" w14:textId="77777777" w:rsidR="00B53EFF" w:rsidRPr="00803660" w:rsidRDefault="00B53EFF" w:rsidP="00B53EFF">
            <w:pPr>
              <w:numPr>
                <w:ilvl w:val="0"/>
                <w:numId w:val="7"/>
              </w:numPr>
              <w:rPr>
                <w:rFonts w:cs="Arial"/>
              </w:rPr>
            </w:pPr>
            <w:r>
              <w:rPr>
                <w:rFonts w:cs="Arial"/>
              </w:rPr>
              <w:t>S</w:t>
            </w:r>
            <w:r w:rsidRPr="00803660">
              <w:rPr>
                <w:rFonts w:cs="Arial"/>
              </w:rPr>
              <w:t xml:space="preserve">usceptibility to angle-closure glaucoma </w:t>
            </w:r>
          </w:p>
          <w:p w14:paraId="608AB045" w14:textId="77777777" w:rsidR="00B53EFF" w:rsidRPr="00803660" w:rsidRDefault="00B53EFF" w:rsidP="00B53EFF">
            <w:pPr>
              <w:numPr>
                <w:ilvl w:val="0"/>
                <w:numId w:val="7"/>
              </w:numPr>
              <w:rPr>
                <w:rFonts w:cs="Arial"/>
              </w:rPr>
            </w:pPr>
            <w:r w:rsidRPr="00803660">
              <w:rPr>
                <w:rFonts w:cs="Arial"/>
                <w:bCs/>
                <w:iCs/>
              </w:rPr>
              <w:t xml:space="preserve">Psychiatric and neuropsychiatric symptoms or disorders, including manic or psychotic symptoms, aggressive or hostile behaviour, </w:t>
            </w:r>
            <w:r w:rsidRPr="00803660">
              <w:rPr>
                <w:rFonts w:cs="Arial"/>
              </w:rPr>
              <w:t>tics, anxiety</w:t>
            </w:r>
            <w:r>
              <w:rPr>
                <w:rFonts w:cs="Arial"/>
              </w:rPr>
              <w:t xml:space="preserve">, </w:t>
            </w:r>
            <w:r w:rsidRPr="00803660">
              <w:rPr>
                <w:rFonts w:cs="Arial"/>
              </w:rPr>
              <w:t>agitation, or bipolar disorder</w:t>
            </w:r>
          </w:p>
          <w:p w14:paraId="439939B5" w14:textId="4F554AA8" w:rsidR="00B53EFF" w:rsidRPr="00803660" w:rsidRDefault="00B53EFF" w:rsidP="00B53EFF">
            <w:pPr>
              <w:numPr>
                <w:ilvl w:val="0"/>
                <w:numId w:val="7"/>
              </w:numPr>
              <w:rPr>
                <w:rFonts w:cs="Arial"/>
              </w:rPr>
            </w:pPr>
            <w:r w:rsidRPr="00803660">
              <w:rPr>
                <w:rFonts w:cs="Arial"/>
                <w:bCs/>
                <w:iCs/>
              </w:rPr>
              <w:t xml:space="preserve">Depressive </w:t>
            </w:r>
            <w:r w:rsidR="00634C06" w:rsidRPr="00803660">
              <w:rPr>
                <w:rFonts w:cs="Arial"/>
                <w:bCs/>
                <w:iCs/>
              </w:rPr>
              <w:t>symptoms:</w:t>
            </w:r>
            <w:r w:rsidRPr="00803660">
              <w:rPr>
                <w:rFonts w:cs="Arial"/>
                <w:bCs/>
                <w:iCs/>
              </w:rPr>
              <w:t xml:space="preserve"> patients should be screened for risk of bipolar disorder, including </w:t>
            </w:r>
            <w:r>
              <w:rPr>
                <w:rFonts w:cs="Arial"/>
                <w:bCs/>
                <w:iCs/>
              </w:rPr>
              <w:t xml:space="preserve">detailed </w:t>
            </w:r>
            <w:r w:rsidRPr="00803660">
              <w:rPr>
                <w:rFonts w:cs="Arial"/>
                <w:bCs/>
                <w:iCs/>
              </w:rPr>
              <w:t>psychiatric and family histor</w:t>
            </w:r>
            <w:r>
              <w:rPr>
                <w:rFonts w:cs="Arial"/>
                <w:bCs/>
                <w:iCs/>
              </w:rPr>
              <w:t>y of suicide, bipolar disorder and depression</w:t>
            </w:r>
            <w:r w:rsidRPr="00803660">
              <w:rPr>
                <w:rFonts w:cs="Arial"/>
                <w:bCs/>
                <w:iCs/>
              </w:rPr>
              <w:t>.</w:t>
            </w:r>
          </w:p>
          <w:p w14:paraId="6847AB25" w14:textId="77777777" w:rsidR="00B53EFF" w:rsidRPr="00803660" w:rsidRDefault="00B53EFF" w:rsidP="00B53EFF">
            <w:pPr>
              <w:numPr>
                <w:ilvl w:val="0"/>
                <w:numId w:val="7"/>
              </w:numPr>
              <w:rPr>
                <w:rFonts w:cs="Arial"/>
              </w:rPr>
            </w:pPr>
            <w:r w:rsidRPr="00803660">
              <w:rPr>
                <w:rFonts w:cs="Arial"/>
              </w:rPr>
              <w:t>Renal and hepatic insufficiency (due to lack of data).</w:t>
            </w:r>
          </w:p>
          <w:p w14:paraId="207D94D8" w14:textId="77777777" w:rsidR="00B53EFF" w:rsidRPr="00803660" w:rsidRDefault="00B53EFF" w:rsidP="00B53EFF">
            <w:pPr>
              <w:numPr>
                <w:ilvl w:val="0"/>
                <w:numId w:val="7"/>
              </w:numPr>
              <w:rPr>
                <w:rFonts w:cs="Arial"/>
              </w:rPr>
            </w:pPr>
            <w:r w:rsidRPr="00803660">
              <w:rPr>
                <w:rFonts w:cs="Arial"/>
              </w:rPr>
              <w:t>Family history of sudden cardiac or unexplained death or malignant arrhythmia</w:t>
            </w:r>
          </w:p>
          <w:p w14:paraId="0CC3D340" w14:textId="77777777" w:rsidR="00B53EFF" w:rsidRDefault="00B53EFF" w:rsidP="00B53EFF">
            <w:pPr>
              <w:numPr>
                <w:ilvl w:val="0"/>
                <w:numId w:val="7"/>
              </w:numPr>
              <w:rPr>
                <w:rFonts w:cs="Arial"/>
              </w:rPr>
            </w:pPr>
            <w:r w:rsidRPr="00803660">
              <w:rPr>
                <w:rFonts w:cs="Arial"/>
              </w:rPr>
              <w:t xml:space="preserve">Breast-feeding (see </w:t>
            </w:r>
            <w:hyperlink w:anchor="_Pregnancy,_paternal_exposure" w:history="1">
              <w:r w:rsidRPr="00803660">
                <w:rPr>
                  <w:rStyle w:val="Hyperlink"/>
                  <w:rFonts w:cs="Arial"/>
                </w:rPr>
                <w:t>section 12</w:t>
              </w:r>
            </w:hyperlink>
            <w:r w:rsidRPr="00803660">
              <w:rPr>
                <w:rFonts w:cs="Arial"/>
              </w:rPr>
              <w:t>)</w:t>
            </w:r>
          </w:p>
          <w:p w14:paraId="4F8BFB3E" w14:textId="77777777" w:rsidR="00B53EFF" w:rsidRDefault="00B53EFF" w:rsidP="00B53EFF">
            <w:pPr>
              <w:numPr>
                <w:ilvl w:val="0"/>
                <w:numId w:val="7"/>
              </w:numPr>
              <w:rPr>
                <w:rFonts w:cs="Arial"/>
              </w:rPr>
            </w:pPr>
            <w:r w:rsidRPr="00803660">
              <w:rPr>
                <w:rFonts w:cs="Arial"/>
              </w:rPr>
              <w:t>Potential for abuse, misuse, or diversion.</w:t>
            </w:r>
          </w:p>
          <w:p w14:paraId="48324DD1" w14:textId="77777777" w:rsidR="00B53EFF" w:rsidRPr="00803660" w:rsidRDefault="00B53EFF" w:rsidP="00B53EFF">
            <w:pPr>
              <w:numPr>
                <w:ilvl w:val="0"/>
                <w:numId w:val="7"/>
              </w:numPr>
              <w:rPr>
                <w:rFonts w:cs="Arial"/>
              </w:rPr>
            </w:pPr>
            <w:r>
              <w:rPr>
                <w:rFonts w:cs="Arial"/>
              </w:rPr>
              <w:t>Avoid abrupt withdrawal.</w:t>
            </w:r>
          </w:p>
        </w:tc>
      </w:tr>
      <w:tr w:rsidR="00B53EFF" w:rsidRPr="00F321FC" w14:paraId="2E4EB12A" w14:textId="77777777" w:rsidTr="005B10D9">
        <w:tc>
          <w:tcPr>
            <w:tcW w:w="2204" w:type="dxa"/>
          </w:tcPr>
          <w:p w14:paraId="4FEC0DFC" w14:textId="77777777" w:rsidR="00B53EFF" w:rsidRPr="00F321FC" w:rsidRDefault="00B53EFF" w:rsidP="005B10D9">
            <w:pPr>
              <w:pStyle w:val="Heading2"/>
              <w:outlineLvl w:val="1"/>
              <w:rPr>
                <w:rFonts w:cs="Arial"/>
              </w:rPr>
            </w:pPr>
            <w:bookmarkStart w:id="29" w:name="_Significant_drug_interactions"/>
            <w:bookmarkStart w:id="30" w:name="nine_interactions"/>
            <w:bookmarkStart w:id="31" w:name="_Toc149231793"/>
            <w:bookmarkEnd w:id="29"/>
            <w:r w:rsidRPr="00F321FC">
              <w:rPr>
                <w:rFonts w:cs="Arial"/>
              </w:rPr>
              <w:lastRenderedPageBreak/>
              <w:t>Significant drug interactions</w:t>
            </w:r>
            <w:bookmarkEnd w:id="30"/>
            <w:bookmarkEnd w:id="31"/>
          </w:p>
        </w:tc>
        <w:tc>
          <w:tcPr>
            <w:tcW w:w="8257" w:type="dxa"/>
          </w:tcPr>
          <w:p w14:paraId="2DE1556A" w14:textId="77777777" w:rsidR="00B53EFF" w:rsidRDefault="00B53EFF" w:rsidP="005B10D9">
            <w:pPr>
              <w:rPr>
                <w:rFonts w:cs="Arial"/>
              </w:rPr>
            </w:pPr>
            <w:r w:rsidRPr="00FB404F">
              <w:rPr>
                <w:rFonts w:cs="Arial"/>
              </w:rPr>
              <w:t xml:space="preserve">The following list is not exhaustive. Please see </w:t>
            </w:r>
            <w:hyperlink r:id="rId24" w:history="1">
              <w:r w:rsidRPr="003F73C1">
                <w:rPr>
                  <w:rStyle w:val="Hyperlink"/>
                  <w:rFonts w:cs="Arial"/>
                </w:rPr>
                <w:t>BNF</w:t>
              </w:r>
            </w:hyperlink>
            <w:r w:rsidRPr="00FB404F">
              <w:rPr>
                <w:rFonts w:cs="Arial"/>
              </w:rPr>
              <w:t xml:space="preserve"> </w:t>
            </w:r>
            <w:r>
              <w:rPr>
                <w:rFonts w:cs="Arial"/>
              </w:rPr>
              <w:t>&amp;</w:t>
            </w:r>
            <w:r w:rsidRPr="00FB404F">
              <w:rPr>
                <w:rFonts w:cs="Arial"/>
              </w:rPr>
              <w:t xml:space="preserve"> </w:t>
            </w:r>
            <w:hyperlink r:id="rId25" w:history="1">
              <w:r w:rsidRPr="003F73C1">
                <w:rPr>
                  <w:rStyle w:val="Hyperlink"/>
                  <w:rFonts w:cs="Arial"/>
                </w:rPr>
                <w:t>SPC</w:t>
              </w:r>
            </w:hyperlink>
            <w:r w:rsidRPr="00FB404F">
              <w:rPr>
                <w:rFonts w:cs="Arial"/>
              </w:rPr>
              <w:t xml:space="preserve"> for comprehensive information and recommended management.</w:t>
            </w:r>
          </w:p>
          <w:p w14:paraId="38968752" w14:textId="77777777" w:rsidR="00B53EFF" w:rsidRPr="00FE4899" w:rsidRDefault="00B53EFF" w:rsidP="005B10D9">
            <w:pPr>
              <w:rPr>
                <w:rFonts w:cs="Arial"/>
                <w:b/>
                <w:bCs/>
                <w:iCs/>
              </w:rPr>
            </w:pPr>
            <w:r w:rsidRPr="00FE4899">
              <w:rPr>
                <w:rFonts w:cs="Arial"/>
                <w:b/>
                <w:bCs/>
                <w:iCs/>
              </w:rPr>
              <w:t>The following medicines must not be prescribed without consultation with the specialist:</w:t>
            </w:r>
          </w:p>
          <w:p w14:paraId="01D21708" w14:textId="77777777" w:rsidR="00B53EFF" w:rsidRPr="00FE4899" w:rsidRDefault="00B53EFF" w:rsidP="00B53EFF">
            <w:pPr>
              <w:numPr>
                <w:ilvl w:val="0"/>
                <w:numId w:val="8"/>
              </w:numPr>
              <w:rPr>
                <w:rFonts w:cs="Arial"/>
                <w:bCs/>
                <w:iCs/>
              </w:rPr>
            </w:pPr>
            <w:r w:rsidRPr="00FE4899">
              <w:rPr>
                <w:rFonts w:cs="Arial"/>
                <w:b/>
                <w:bCs/>
                <w:iCs/>
              </w:rPr>
              <w:t>MAOIs and other sympathomimetics</w:t>
            </w:r>
            <w:r w:rsidRPr="00FE4899">
              <w:rPr>
                <w:rFonts w:cs="Arial"/>
                <w:bCs/>
                <w:iCs/>
              </w:rPr>
              <w:t xml:space="preserve"> (e.g. rasagiline, selegiline, safinamide)</w:t>
            </w:r>
            <w:r>
              <w:rPr>
                <w:rFonts w:cs="Arial"/>
                <w:bCs/>
                <w:iCs/>
              </w:rPr>
              <w:t>:</w:t>
            </w:r>
            <w:r w:rsidRPr="00FE4899">
              <w:rPr>
                <w:rFonts w:cs="Arial"/>
                <w:bCs/>
                <w:iCs/>
              </w:rPr>
              <w:t xml:space="preserve"> </w:t>
            </w:r>
            <w:r>
              <w:rPr>
                <w:rFonts w:cs="Arial"/>
                <w:bCs/>
                <w:iCs/>
              </w:rPr>
              <w:t xml:space="preserve">risk of hypertensive crisis and serotonin syndrome. Concomitant use is contraindicated (see </w:t>
            </w:r>
            <w:hyperlink w:anchor="_Cautions_and_contraindications" w:history="1">
              <w:r w:rsidRPr="003F73C1">
                <w:rPr>
                  <w:rStyle w:val="Hyperlink"/>
                  <w:rFonts w:cs="Arial"/>
                  <w:bCs/>
                  <w:iCs/>
                </w:rPr>
                <w:t>section 8</w:t>
              </w:r>
            </w:hyperlink>
            <w:r>
              <w:rPr>
                <w:rFonts w:cs="Arial"/>
                <w:bCs/>
                <w:iCs/>
              </w:rPr>
              <w:t>).</w:t>
            </w:r>
          </w:p>
          <w:p w14:paraId="73CA30E5" w14:textId="40574B97" w:rsidR="00B53EFF" w:rsidRPr="00FE4899" w:rsidRDefault="00B53EFF" w:rsidP="00B53EFF">
            <w:pPr>
              <w:numPr>
                <w:ilvl w:val="0"/>
                <w:numId w:val="8"/>
              </w:numPr>
              <w:rPr>
                <w:rFonts w:cs="Arial"/>
                <w:bCs/>
                <w:iCs/>
              </w:rPr>
            </w:pPr>
            <w:r w:rsidRPr="00FE4899">
              <w:rPr>
                <w:rFonts w:cs="Arial"/>
                <w:b/>
                <w:bCs/>
                <w:iCs/>
              </w:rPr>
              <w:t>Clonidine</w:t>
            </w:r>
            <w:r>
              <w:rPr>
                <w:rFonts w:cs="Arial"/>
                <w:bCs/>
                <w:iCs/>
              </w:rPr>
              <w:t>:</w:t>
            </w:r>
            <w:r w:rsidRPr="00FE4899">
              <w:rPr>
                <w:rFonts w:cs="Arial"/>
                <w:bCs/>
                <w:iCs/>
              </w:rPr>
              <w:t xml:space="preserve"> </w:t>
            </w:r>
            <w:r>
              <w:rPr>
                <w:rFonts w:cs="Arial"/>
                <w:bCs/>
                <w:iCs/>
              </w:rPr>
              <w:t xml:space="preserve">concomitant use may </w:t>
            </w:r>
            <w:r w:rsidRPr="00FE4899">
              <w:rPr>
                <w:rFonts w:cs="Arial"/>
                <w:bCs/>
                <w:iCs/>
              </w:rPr>
              <w:t xml:space="preserve">increase duration of action of </w:t>
            </w:r>
            <w:r w:rsidR="00634C06" w:rsidRPr="00FE4899">
              <w:rPr>
                <w:rFonts w:cs="Arial"/>
                <w:bCs/>
                <w:iCs/>
              </w:rPr>
              <w:t>dexamfetamine and</w:t>
            </w:r>
            <w:r>
              <w:rPr>
                <w:rFonts w:cs="Arial"/>
                <w:bCs/>
                <w:iCs/>
              </w:rPr>
              <w:t xml:space="preserve"> </w:t>
            </w:r>
            <w:r w:rsidRPr="00FE4899">
              <w:rPr>
                <w:rFonts w:cs="Arial"/>
                <w:bCs/>
                <w:iCs/>
              </w:rPr>
              <w:t>reduce antihypertensive action of clonidine</w:t>
            </w:r>
            <w:r>
              <w:rPr>
                <w:rFonts w:cs="Arial"/>
                <w:bCs/>
                <w:iCs/>
              </w:rPr>
              <w:t>.</w:t>
            </w:r>
          </w:p>
          <w:p w14:paraId="2EC2BABB" w14:textId="77777777" w:rsidR="00B53EFF" w:rsidRPr="00FE4899" w:rsidRDefault="00B53EFF" w:rsidP="005B10D9">
            <w:pPr>
              <w:rPr>
                <w:rFonts w:cs="Arial"/>
                <w:b/>
                <w:bCs/>
                <w:iCs/>
              </w:rPr>
            </w:pPr>
            <w:r w:rsidRPr="00FE4899">
              <w:rPr>
                <w:rFonts w:cs="Arial"/>
                <w:b/>
                <w:bCs/>
                <w:iCs/>
              </w:rPr>
              <w:t>Other clinically significant interactions</w:t>
            </w:r>
          </w:p>
          <w:p w14:paraId="7F8253F3" w14:textId="77777777" w:rsidR="00B53EFF" w:rsidRPr="00FE4899" w:rsidRDefault="00B53EFF" w:rsidP="00B53EFF">
            <w:pPr>
              <w:numPr>
                <w:ilvl w:val="0"/>
                <w:numId w:val="8"/>
              </w:numPr>
              <w:rPr>
                <w:rFonts w:cs="Arial"/>
                <w:bCs/>
                <w:iCs/>
              </w:rPr>
            </w:pPr>
            <w:r w:rsidRPr="00FE4899">
              <w:rPr>
                <w:rFonts w:cs="Arial"/>
                <w:b/>
                <w:bCs/>
                <w:iCs/>
              </w:rPr>
              <w:t>Coumarin anticoagulants, anticonvulsants, selective serotonin reuptake inhibitors (SSRIs) and tricyclic antidepressants (TCAs)</w:t>
            </w:r>
            <w:r w:rsidRPr="00FE4899">
              <w:rPr>
                <w:rFonts w:cs="Arial"/>
                <w:bCs/>
                <w:iCs/>
              </w:rPr>
              <w:t>:</w:t>
            </w:r>
            <w:r w:rsidRPr="00FE4899">
              <w:rPr>
                <w:rFonts w:cs="Arial"/>
                <w:b/>
                <w:bCs/>
                <w:iCs/>
              </w:rPr>
              <w:t xml:space="preserve"> </w:t>
            </w:r>
            <w:r w:rsidRPr="00FE4899">
              <w:rPr>
                <w:rFonts w:cs="Arial"/>
                <w:bCs/>
                <w:iCs/>
              </w:rPr>
              <w:t xml:space="preserve">metabolism may be inhibited by dexamfetamine. Dose adjustment may be required when starting or stopping dexamfetamine. </w:t>
            </w:r>
          </w:p>
          <w:p w14:paraId="45DB7E13" w14:textId="77777777" w:rsidR="00B53EFF" w:rsidRPr="00FE4899" w:rsidRDefault="00B53EFF" w:rsidP="00B53EFF">
            <w:pPr>
              <w:numPr>
                <w:ilvl w:val="0"/>
                <w:numId w:val="8"/>
              </w:numPr>
              <w:rPr>
                <w:rFonts w:cs="Arial"/>
                <w:bCs/>
                <w:iCs/>
              </w:rPr>
            </w:pPr>
            <w:r>
              <w:rPr>
                <w:rFonts w:cs="Arial"/>
                <w:b/>
                <w:bCs/>
                <w:iCs/>
              </w:rPr>
              <w:lastRenderedPageBreak/>
              <w:t>F</w:t>
            </w:r>
            <w:r w:rsidRPr="00FE4899">
              <w:rPr>
                <w:rFonts w:cs="Arial"/>
                <w:b/>
                <w:bCs/>
                <w:iCs/>
              </w:rPr>
              <w:t>luoxetine, paroxetine</w:t>
            </w:r>
            <w:r w:rsidRPr="00FE4899">
              <w:rPr>
                <w:rFonts w:cs="Arial"/>
                <w:bCs/>
                <w:iCs/>
              </w:rPr>
              <w:t>: may increase exposure to dexamfetamine</w:t>
            </w:r>
            <w:r>
              <w:rPr>
                <w:rFonts w:cs="Arial"/>
                <w:bCs/>
                <w:iCs/>
              </w:rPr>
              <w:t>; increased r</w:t>
            </w:r>
            <w:r w:rsidRPr="00FE4899">
              <w:rPr>
                <w:rFonts w:cs="Arial"/>
                <w:bCs/>
                <w:iCs/>
              </w:rPr>
              <w:t xml:space="preserve">isk of serotonin syndrome. </w:t>
            </w:r>
          </w:p>
          <w:p w14:paraId="10806EDB" w14:textId="77777777" w:rsidR="00B53EFF" w:rsidRPr="00FE4899" w:rsidRDefault="00B53EFF" w:rsidP="00B53EFF">
            <w:pPr>
              <w:numPr>
                <w:ilvl w:val="0"/>
                <w:numId w:val="8"/>
              </w:numPr>
              <w:rPr>
                <w:rFonts w:cs="Arial"/>
                <w:bCs/>
                <w:iCs/>
              </w:rPr>
            </w:pPr>
            <w:r w:rsidRPr="00FE4899">
              <w:rPr>
                <w:rFonts w:cs="Arial"/>
                <w:b/>
                <w:bCs/>
                <w:iCs/>
              </w:rPr>
              <w:t>Serotonergic drugs</w:t>
            </w:r>
            <w:r>
              <w:rPr>
                <w:rFonts w:cs="Arial"/>
                <w:b/>
                <w:bCs/>
                <w:iCs/>
              </w:rPr>
              <w:t xml:space="preserve"> e.g.</w:t>
            </w:r>
            <w:r w:rsidRPr="00FE4899">
              <w:rPr>
                <w:rFonts w:cs="Arial"/>
                <w:b/>
                <w:bCs/>
                <w:iCs/>
              </w:rPr>
              <w:t xml:space="preserve"> bupropion, tapentadol, tramadol</w:t>
            </w:r>
            <w:r>
              <w:rPr>
                <w:rFonts w:cs="Arial"/>
                <w:b/>
                <w:bCs/>
                <w:iCs/>
              </w:rPr>
              <w:t>, triptans, lithium, SSRIs, serotonin and norepinephrine reuptake inhibitors (SNRIs)</w:t>
            </w:r>
            <w:r w:rsidRPr="00FE4899">
              <w:rPr>
                <w:rFonts w:cs="Arial"/>
                <w:b/>
                <w:bCs/>
                <w:iCs/>
              </w:rPr>
              <w:t xml:space="preserve">: </w:t>
            </w:r>
            <w:r>
              <w:rPr>
                <w:rFonts w:cs="Arial"/>
                <w:bCs/>
                <w:iCs/>
              </w:rPr>
              <w:t>increased r</w:t>
            </w:r>
            <w:r w:rsidRPr="00FE4899">
              <w:rPr>
                <w:rFonts w:cs="Arial"/>
                <w:bCs/>
                <w:iCs/>
              </w:rPr>
              <w:t>isk of serotonin syndrome</w:t>
            </w:r>
          </w:p>
          <w:p w14:paraId="2A2973C5" w14:textId="77777777" w:rsidR="00B53EFF" w:rsidRPr="00FE4899" w:rsidRDefault="00B53EFF" w:rsidP="00B53EFF">
            <w:pPr>
              <w:numPr>
                <w:ilvl w:val="0"/>
                <w:numId w:val="8"/>
              </w:numPr>
              <w:rPr>
                <w:rFonts w:cs="Arial"/>
                <w:bCs/>
                <w:iCs/>
              </w:rPr>
            </w:pPr>
            <w:r w:rsidRPr="00FE4899">
              <w:rPr>
                <w:rFonts w:cs="Arial"/>
                <w:b/>
                <w:bCs/>
                <w:iCs/>
              </w:rPr>
              <w:t>TCAs and nabilone</w:t>
            </w:r>
            <w:r w:rsidRPr="00FE4899">
              <w:rPr>
                <w:rFonts w:cs="Arial"/>
                <w:bCs/>
                <w:iCs/>
              </w:rPr>
              <w:t xml:space="preserve">:  may increase risk of cardiovascular adverse events. </w:t>
            </w:r>
          </w:p>
          <w:p w14:paraId="134B067D" w14:textId="6706DA78" w:rsidR="00B53EFF" w:rsidRPr="00FE4899" w:rsidRDefault="00B53EFF" w:rsidP="00B53EFF">
            <w:pPr>
              <w:numPr>
                <w:ilvl w:val="0"/>
                <w:numId w:val="8"/>
              </w:numPr>
              <w:rPr>
                <w:rFonts w:cs="Arial"/>
                <w:bCs/>
                <w:iCs/>
              </w:rPr>
            </w:pPr>
            <w:r w:rsidRPr="00FE4899">
              <w:rPr>
                <w:rFonts w:cs="Arial"/>
                <w:b/>
                <w:bCs/>
                <w:iCs/>
              </w:rPr>
              <w:t>Anticonvulsants (e.g. phenobarbital, phenytoin, primidone)</w:t>
            </w:r>
            <w:r w:rsidRPr="00FE4899">
              <w:rPr>
                <w:rFonts w:cs="Arial"/>
                <w:bCs/>
                <w:iCs/>
              </w:rPr>
              <w:t xml:space="preserve">: Metabolism may be </w:t>
            </w:r>
            <w:r w:rsidR="00634C06" w:rsidRPr="00FE4899">
              <w:rPr>
                <w:rFonts w:cs="Arial"/>
                <w:bCs/>
                <w:iCs/>
              </w:rPr>
              <w:t>inhibited,</w:t>
            </w:r>
            <w:r w:rsidRPr="00FE4899">
              <w:rPr>
                <w:rFonts w:cs="Arial"/>
                <w:bCs/>
                <w:iCs/>
              </w:rPr>
              <w:t xml:space="preserve"> and absorption may be delayed by dexamfetamine. Dose adjustment may be required when stopping or starting dexamfetamine. </w:t>
            </w:r>
          </w:p>
          <w:p w14:paraId="4044AC8C" w14:textId="77777777" w:rsidR="00B53EFF" w:rsidRPr="00FE4899" w:rsidRDefault="00B53EFF" w:rsidP="00B53EFF">
            <w:pPr>
              <w:numPr>
                <w:ilvl w:val="0"/>
                <w:numId w:val="8"/>
              </w:numPr>
              <w:rPr>
                <w:rFonts w:cs="Arial"/>
                <w:bCs/>
                <w:iCs/>
              </w:rPr>
            </w:pPr>
            <w:r w:rsidRPr="006F2681">
              <w:rPr>
                <w:rFonts w:cs="Arial"/>
                <w:b/>
                <w:bCs/>
                <w:iCs/>
              </w:rPr>
              <w:t xml:space="preserve">Antacids </w:t>
            </w:r>
            <w:r w:rsidRPr="00B42622">
              <w:rPr>
                <w:rFonts w:cs="Arial"/>
                <w:b/>
                <w:bCs/>
                <w:iCs/>
              </w:rPr>
              <w:t>(e.g. sodium bicarbonate)</w:t>
            </w:r>
            <w:r w:rsidRPr="00FE4899">
              <w:rPr>
                <w:rFonts w:cs="Arial"/>
                <w:b/>
                <w:bCs/>
                <w:iCs/>
              </w:rPr>
              <w:t xml:space="preserve"> and urinary alkalinizing agents </w:t>
            </w:r>
            <w:r w:rsidRPr="00B42622">
              <w:rPr>
                <w:rFonts w:cs="Arial"/>
                <w:b/>
                <w:iCs/>
              </w:rPr>
              <w:t>(e.g. acetazolamide, some thiazides)</w:t>
            </w:r>
            <w:r w:rsidRPr="00FE4899">
              <w:rPr>
                <w:rFonts w:cs="Arial"/>
                <w:bCs/>
                <w:iCs/>
              </w:rPr>
              <w:t xml:space="preserve">: may increase exposure to dexamfetamine </w:t>
            </w:r>
          </w:p>
          <w:p w14:paraId="259C471C" w14:textId="77777777" w:rsidR="00B53EFF" w:rsidRPr="00FE4899" w:rsidRDefault="00B53EFF" w:rsidP="00B53EFF">
            <w:pPr>
              <w:numPr>
                <w:ilvl w:val="0"/>
                <w:numId w:val="8"/>
              </w:numPr>
              <w:rPr>
                <w:rFonts w:cs="Arial"/>
                <w:bCs/>
                <w:iCs/>
              </w:rPr>
            </w:pPr>
            <w:r w:rsidRPr="006F2681">
              <w:rPr>
                <w:rFonts w:cs="Arial"/>
                <w:b/>
                <w:bCs/>
                <w:iCs/>
              </w:rPr>
              <w:t xml:space="preserve">Gastrointestinal acidifying agents </w:t>
            </w:r>
            <w:r w:rsidRPr="00B42622">
              <w:rPr>
                <w:rFonts w:cs="Arial"/>
                <w:b/>
                <w:bCs/>
                <w:iCs/>
              </w:rPr>
              <w:t xml:space="preserve">(e.g. ascorbic acid, fruit juices) and </w:t>
            </w:r>
            <w:r w:rsidRPr="006F2681">
              <w:rPr>
                <w:rFonts w:cs="Arial"/>
                <w:b/>
                <w:bCs/>
                <w:iCs/>
              </w:rPr>
              <w:t xml:space="preserve">urinary acidifying agents </w:t>
            </w:r>
            <w:r w:rsidRPr="00B42622">
              <w:rPr>
                <w:rFonts w:cs="Arial"/>
                <w:b/>
                <w:bCs/>
                <w:iCs/>
              </w:rPr>
              <w:t xml:space="preserve">(e.g. ammonium chloride, sodium acid phosphate): </w:t>
            </w:r>
            <w:r w:rsidRPr="00FE4899">
              <w:rPr>
                <w:rFonts w:cs="Arial"/>
                <w:bCs/>
                <w:iCs/>
              </w:rPr>
              <w:t>may reduce exposure to dexamfetamine</w:t>
            </w:r>
          </w:p>
          <w:p w14:paraId="7760C540" w14:textId="77777777" w:rsidR="00B53EFF" w:rsidRPr="00FE4899" w:rsidRDefault="00B53EFF" w:rsidP="00B53EFF">
            <w:pPr>
              <w:numPr>
                <w:ilvl w:val="0"/>
                <w:numId w:val="8"/>
              </w:numPr>
              <w:rPr>
                <w:rFonts w:cs="Arial"/>
                <w:bCs/>
                <w:iCs/>
              </w:rPr>
            </w:pPr>
            <w:r w:rsidRPr="00FE4899">
              <w:rPr>
                <w:rFonts w:cs="Arial"/>
                <w:b/>
                <w:bCs/>
                <w:iCs/>
              </w:rPr>
              <w:t xml:space="preserve">Antihistamines: </w:t>
            </w:r>
            <w:r w:rsidRPr="00FE4899">
              <w:rPr>
                <w:rFonts w:cs="Arial"/>
                <w:bCs/>
                <w:iCs/>
              </w:rPr>
              <w:t xml:space="preserve">sedative effect may be counteracted </w:t>
            </w:r>
          </w:p>
          <w:p w14:paraId="567C1E69" w14:textId="77777777" w:rsidR="00B53EFF" w:rsidRPr="00FE4899" w:rsidRDefault="00B53EFF" w:rsidP="00B53EFF">
            <w:pPr>
              <w:numPr>
                <w:ilvl w:val="0"/>
                <w:numId w:val="8"/>
              </w:numPr>
              <w:rPr>
                <w:rFonts w:cs="Arial"/>
                <w:bCs/>
                <w:iCs/>
              </w:rPr>
            </w:pPr>
            <w:r w:rsidRPr="00FE4899">
              <w:rPr>
                <w:rFonts w:cs="Arial"/>
                <w:b/>
                <w:bCs/>
                <w:iCs/>
              </w:rPr>
              <w:t>Antihypertensives, including guanethidine</w:t>
            </w:r>
            <w:r w:rsidRPr="00FE4899">
              <w:rPr>
                <w:rFonts w:cs="Arial"/>
                <w:bCs/>
                <w:iCs/>
              </w:rPr>
              <w:t>: effects may be reduced by dexamfetamine</w:t>
            </w:r>
          </w:p>
          <w:p w14:paraId="72A78D37" w14:textId="77777777" w:rsidR="00B53EFF" w:rsidRPr="00FE4899" w:rsidRDefault="00B53EFF" w:rsidP="00B53EFF">
            <w:pPr>
              <w:numPr>
                <w:ilvl w:val="0"/>
                <w:numId w:val="8"/>
              </w:numPr>
              <w:rPr>
                <w:rFonts w:cs="Arial"/>
                <w:bCs/>
                <w:iCs/>
              </w:rPr>
            </w:pPr>
            <w:r w:rsidRPr="00FE4899">
              <w:rPr>
                <w:rFonts w:cs="Arial"/>
                <w:b/>
                <w:bCs/>
                <w:iCs/>
              </w:rPr>
              <w:t>Beta-blockers (e.g. propranolol)</w:t>
            </w:r>
            <w:r w:rsidRPr="00FE4899">
              <w:rPr>
                <w:rFonts w:cs="Arial"/>
                <w:bCs/>
                <w:iCs/>
              </w:rPr>
              <w:t>: risk of severe hypertonia. May reduce effects of dexamfetamine</w:t>
            </w:r>
            <w:r>
              <w:rPr>
                <w:rFonts w:cs="Arial"/>
                <w:bCs/>
                <w:iCs/>
              </w:rPr>
              <w:t>.</w:t>
            </w:r>
          </w:p>
          <w:p w14:paraId="20E1667A" w14:textId="77777777" w:rsidR="00B53EFF" w:rsidRPr="00FE4899" w:rsidRDefault="00B53EFF" w:rsidP="00B53EFF">
            <w:pPr>
              <w:numPr>
                <w:ilvl w:val="0"/>
                <w:numId w:val="8"/>
              </w:numPr>
              <w:rPr>
                <w:rFonts w:cs="Arial"/>
                <w:bCs/>
                <w:iCs/>
              </w:rPr>
            </w:pPr>
            <w:r w:rsidRPr="00FE4899">
              <w:rPr>
                <w:rFonts w:cs="Arial"/>
                <w:b/>
                <w:bCs/>
                <w:iCs/>
              </w:rPr>
              <w:t>Lithium, phenothiazines, haloperidol</w:t>
            </w:r>
            <w:r w:rsidRPr="00FE4899">
              <w:rPr>
                <w:rFonts w:cs="Arial"/>
                <w:bCs/>
                <w:iCs/>
              </w:rPr>
              <w:t xml:space="preserve">: may reduce the effects of dexamfetamine </w:t>
            </w:r>
          </w:p>
          <w:p w14:paraId="02251497" w14:textId="77777777" w:rsidR="00B53EFF" w:rsidRPr="00FE4899" w:rsidRDefault="00B53EFF" w:rsidP="00B53EFF">
            <w:pPr>
              <w:numPr>
                <w:ilvl w:val="0"/>
                <w:numId w:val="8"/>
              </w:numPr>
              <w:rPr>
                <w:rFonts w:cs="Arial"/>
                <w:bCs/>
                <w:iCs/>
              </w:rPr>
            </w:pPr>
            <w:r w:rsidRPr="00FE4899">
              <w:rPr>
                <w:rFonts w:cs="Arial"/>
                <w:b/>
                <w:bCs/>
                <w:iCs/>
              </w:rPr>
              <w:t>Disulfiram</w:t>
            </w:r>
            <w:r w:rsidRPr="00FE4899">
              <w:rPr>
                <w:rFonts w:cs="Arial"/>
                <w:bCs/>
                <w:iCs/>
              </w:rPr>
              <w:t>: may inhibit metabolism and excretion of dexamfetamine</w:t>
            </w:r>
          </w:p>
          <w:p w14:paraId="63939628" w14:textId="77777777" w:rsidR="00B53EFF" w:rsidRPr="00FE4899" w:rsidRDefault="00B53EFF" w:rsidP="00B53EFF">
            <w:pPr>
              <w:numPr>
                <w:ilvl w:val="0"/>
                <w:numId w:val="8"/>
              </w:numPr>
              <w:rPr>
                <w:rFonts w:cs="Arial"/>
                <w:bCs/>
                <w:iCs/>
              </w:rPr>
            </w:pPr>
            <w:r w:rsidRPr="00FE4899">
              <w:rPr>
                <w:rFonts w:cs="Arial"/>
                <w:b/>
                <w:bCs/>
                <w:iCs/>
              </w:rPr>
              <w:t>Opioids</w:t>
            </w:r>
            <w:r w:rsidRPr="00FE4899">
              <w:rPr>
                <w:rFonts w:cs="Arial"/>
                <w:bCs/>
                <w:iCs/>
              </w:rPr>
              <w:t xml:space="preserve">: analgesic effect may be increased and the depressant effects (e.g. </w:t>
            </w:r>
            <w:r>
              <w:rPr>
                <w:rFonts w:cs="Arial"/>
                <w:bCs/>
                <w:iCs/>
              </w:rPr>
              <w:t xml:space="preserve">sedation, </w:t>
            </w:r>
            <w:r w:rsidRPr="00FE4899">
              <w:rPr>
                <w:rFonts w:cs="Arial"/>
                <w:bCs/>
                <w:iCs/>
              </w:rPr>
              <w:t>respiratory depression) may be decreased by dexamfetamine</w:t>
            </w:r>
          </w:p>
          <w:p w14:paraId="2FF46A4E" w14:textId="77777777" w:rsidR="00B53EFF" w:rsidRPr="00FE4899" w:rsidRDefault="00B53EFF" w:rsidP="00B53EFF">
            <w:pPr>
              <w:numPr>
                <w:ilvl w:val="0"/>
                <w:numId w:val="8"/>
              </w:numPr>
              <w:rPr>
                <w:rFonts w:cs="Arial"/>
                <w:bCs/>
                <w:iCs/>
              </w:rPr>
            </w:pPr>
            <w:r w:rsidRPr="00FE4899">
              <w:rPr>
                <w:rFonts w:cs="Arial"/>
                <w:b/>
                <w:bCs/>
                <w:iCs/>
              </w:rPr>
              <w:t>Halogenated anaesthetics:</w:t>
            </w:r>
            <w:r w:rsidRPr="00FE4899">
              <w:rPr>
                <w:rFonts w:cs="Arial"/>
                <w:bCs/>
                <w:iCs/>
              </w:rPr>
              <w:t xml:space="preserve"> risk of sudden blood pressure increase during surgery. Avoid dexamfetamine on the day of planned surgery. </w:t>
            </w:r>
          </w:p>
          <w:p w14:paraId="4E9F00C9" w14:textId="77777777" w:rsidR="00B53EFF" w:rsidRPr="00FE4899" w:rsidRDefault="00B53EFF" w:rsidP="00B53EFF">
            <w:pPr>
              <w:numPr>
                <w:ilvl w:val="0"/>
                <w:numId w:val="8"/>
              </w:numPr>
              <w:rPr>
                <w:rFonts w:cs="Arial"/>
                <w:bCs/>
                <w:iCs/>
              </w:rPr>
            </w:pPr>
            <w:r w:rsidRPr="00FE4899">
              <w:rPr>
                <w:rFonts w:cs="Arial"/>
                <w:b/>
                <w:bCs/>
                <w:iCs/>
              </w:rPr>
              <w:t>Cytochrome P450 (CYP450) substrates, inducers or inhibitors</w:t>
            </w:r>
            <w:r w:rsidRPr="00FE4899">
              <w:rPr>
                <w:rFonts w:cs="Arial"/>
                <w:bCs/>
                <w:iCs/>
              </w:rPr>
              <w:t>: use with caution; role of CYP450 in dexamfetamine metabolism is not known</w:t>
            </w:r>
          </w:p>
          <w:p w14:paraId="44EDFFAD" w14:textId="77777777" w:rsidR="00B53EFF" w:rsidRPr="00FE4899" w:rsidRDefault="00B53EFF" w:rsidP="00B53EFF">
            <w:pPr>
              <w:numPr>
                <w:ilvl w:val="0"/>
                <w:numId w:val="8"/>
              </w:numPr>
              <w:rPr>
                <w:rFonts w:cs="Arial"/>
                <w:bCs/>
                <w:iCs/>
              </w:rPr>
            </w:pPr>
            <w:r w:rsidRPr="00FE4899">
              <w:rPr>
                <w:rFonts w:cs="Arial"/>
                <w:b/>
                <w:bCs/>
                <w:iCs/>
              </w:rPr>
              <w:t>Alcohol:</w:t>
            </w:r>
            <w:r w:rsidRPr="00FE4899">
              <w:rPr>
                <w:rFonts w:cs="Arial"/>
                <w:bCs/>
                <w:iCs/>
              </w:rPr>
              <w:t xml:space="preserve"> may exacerbate adverse CNS effects of dexamfetamine</w:t>
            </w:r>
            <w:r>
              <w:rPr>
                <w:rFonts w:cs="Arial"/>
                <w:bCs/>
                <w:iCs/>
              </w:rPr>
              <w:t>; avoid.</w:t>
            </w:r>
          </w:p>
          <w:p w14:paraId="797675D2" w14:textId="77777777" w:rsidR="00B53EFF" w:rsidRPr="00FE4899" w:rsidRDefault="00B53EFF" w:rsidP="00B53EFF">
            <w:pPr>
              <w:numPr>
                <w:ilvl w:val="0"/>
                <w:numId w:val="8"/>
              </w:numPr>
              <w:rPr>
                <w:rFonts w:cs="Arial"/>
                <w:b/>
                <w:bCs/>
                <w:iCs/>
              </w:rPr>
            </w:pPr>
            <w:r w:rsidRPr="00FE4899">
              <w:rPr>
                <w:rFonts w:cs="Arial"/>
                <w:b/>
                <w:bCs/>
                <w:iCs/>
              </w:rPr>
              <w:t>Apraclonidine</w:t>
            </w:r>
            <w:r>
              <w:rPr>
                <w:rFonts w:cs="Arial"/>
                <w:b/>
                <w:bCs/>
                <w:iCs/>
              </w:rPr>
              <w:t>, brimonidine</w:t>
            </w:r>
            <w:r w:rsidRPr="00FE4899">
              <w:rPr>
                <w:rFonts w:cs="Arial"/>
                <w:b/>
                <w:bCs/>
                <w:iCs/>
              </w:rPr>
              <w:t xml:space="preserve">: </w:t>
            </w:r>
            <w:r w:rsidRPr="00FE4899">
              <w:rPr>
                <w:rFonts w:cs="Arial"/>
                <w:bCs/>
                <w:iCs/>
              </w:rPr>
              <w:t xml:space="preserve">effects </w:t>
            </w:r>
            <w:r>
              <w:rPr>
                <w:rFonts w:cs="Arial"/>
                <w:bCs/>
                <w:iCs/>
              </w:rPr>
              <w:t xml:space="preserve">potentially </w:t>
            </w:r>
            <w:r w:rsidRPr="00FE4899">
              <w:rPr>
                <w:rFonts w:cs="Arial"/>
                <w:bCs/>
                <w:iCs/>
              </w:rPr>
              <w:t xml:space="preserve">decreased by </w:t>
            </w:r>
            <w:r w:rsidRPr="00FE4899">
              <w:rPr>
                <w:rFonts w:cs="Arial"/>
              </w:rPr>
              <w:t>dexamfetamine</w:t>
            </w:r>
          </w:p>
          <w:p w14:paraId="509301A8" w14:textId="77777777" w:rsidR="00B53EFF" w:rsidRPr="00B42622" w:rsidRDefault="00B53EFF" w:rsidP="00B53EFF">
            <w:pPr>
              <w:numPr>
                <w:ilvl w:val="0"/>
                <w:numId w:val="8"/>
              </w:numPr>
              <w:rPr>
                <w:rFonts w:cs="Arial"/>
                <w:b/>
                <w:bCs/>
                <w:iCs/>
              </w:rPr>
            </w:pPr>
            <w:r w:rsidRPr="00FE4899">
              <w:rPr>
                <w:rFonts w:cs="Arial"/>
                <w:b/>
                <w:bCs/>
                <w:iCs/>
              </w:rPr>
              <w:t xml:space="preserve">Ritonavir, </w:t>
            </w:r>
            <w:r>
              <w:rPr>
                <w:rFonts w:cs="Arial"/>
                <w:b/>
                <w:bCs/>
                <w:iCs/>
              </w:rPr>
              <w:t xml:space="preserve">nirmatrelvir boosted with ritonavir, </w:t>
            </w:r>
            <w:r w:rsidRPr="00FE4899">
              <w:rPr>
                <w:rFonts w:cs="Arial"/>
                <w:b/>
                <w:bCs/>
                <w:iCs/>
              </w:rPr>
              <w:t>tipranavir:</w:t>
            </w:r>
            <w:r w:rsidRPr="00FE4899">
              <w:rPr>
                <w:rFonts w:cs="Arial"/>
                <w:bCs/>
                <w:iCs/>
              </w:rPr>
              <w:t xml:space="preserve"> may increase exposure to dexamfetamine</w:t>
            </w:r>
          </w:p>
          <w:p w14:paraId="32B37A5A" w14:textId="77777777" w:rsidR="00B53EFF" w:rsidRPr="00B42622" w:rsidRDefault="00B53EFF" w:rsidP="00B53EFF">
            <w:pPr>
              <w:numPr>
                <w:ilvl w:val="0"/>
                <w:numId w:val="8"/>
              </w:numPr>
              <w:rPr>
                <w:rFonts w:cs="Arial"/>
                <w:b/>
                <w:bCs/>
                <w:iCs/>
              </w:rPr>
            </w:pPr>
            <w:r>
              <w:rPr>
                <w:rFonts w:cs="Arial"/>
                <w:b/>
                <w:bCs/>
                <w:iCs/>
              </w:rPr>
              <w:t xml:space="preserve">Drugs that increase blood pressure: </w:t>
            </w:r>
            <w:r w:rsidRPr="00B42622">
              <w:rPr>
                <w:rFonts w:cs="Arial"/>
                <w:iCs/>
              </w:rPr>
              <w:t>possible additive effects.</w:t>
            </w:r>
          </w:p>
          <w:p w14:paraId="2A698CE3" w14:textId="77777777" w:rsidR="00B53EFF" w:rsidRPr="00FE4899" w:rsidRDefault="00B53EFF" w:rsidP="00B53EFF">
            <w:pPr>
              <w:numPr>
                <w:ilvl w:val="0"/>
                <w:numId w:val="8"/>
              </w:numPr>
              <w:rPr>
                <w:rFonts w:cs="Arial"/>
                <w:b/>
                <w:bCs/>
                <w:iCs/>
              </w:rPr>
            </w:pPr>
            <w:r>
              <w:rPr>
                <w:rFonts w:cs="Arial"/>
                <w:b/>
                <w:bCs/>
                <w:iCs/>
              </w:rPr>
              <w:t xml:space="preserve">Atomoxetine: </w:t>
            </w:r>
            <w:r>
              <w:rPr>
                <w:rFonts w:cs="Arial"/>
                <w:iCs/>
              </w:rPr>
              <w:t>increased risk of adverse effects</w:t>
            </w:r>
          </w:p>
        </w:tc>
      </w:tr>
    </w:tbl>
    <w:p w14:paraId="1BEF63CA" w14:textId="77777777" w:rsidR="00B53EFF" w:rsidRDefault="00B53EFF" w:rsidP="00B53EFF"/>
    <w:p w14:paraId="49D3F374" w14:textId="77777777" w:rsidR="00B53EFF" w:rsidRDefault="00B53EFF" w:rsidP="00B53EFF">
      <w:pPr>
        <w:pStyle w:val="Heading2"/>
        <w:rPr>
          <w:rFonts w:cs="Arial"/>
        </w:rPr>
      </w:pPr>
      <w:bookmarkStart w:id="32" w:name="_Toc149231794"/>
      <w:r w:rsidRPr="00F321FC">
        <w:rPr>
          <w:rFonts w:cs="Arial"/>
        </w:rPr>
        <w:t>Adverse effects and management</w:t>
      </w:r>
      <w:bookmarkEnd w:id="32"/>
    </w:p>
    <w:p w14:paraId="632F9662" w14:textId="77777777" w:rsidR="00B53EFF" w:rsidRDefault="00B53EFF" w:rsidP="00B53EF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Pr="005E28D0">
        <w:rPr>
          <w:rStyle w:val="Hyperlink"/>
          <w:rFonts w:eastAsia="Calibri" w:cs="Arial"/>
          <w:bCs/>
          <w:noProof/>
          <w:color w:val="000000"/>
          <w:lang w:eastAsia="en-GB"/>
        </w:rPr>
        <w:t xml:space="preserve"> </w:t>
      </w:r>
      <w:r w:rsidRPr="0041687B">
        <w:rPr>
          <w:rStyle w:val="Hyperlink"/>
          <w:rFonts w:eastAsia="Calibri" w:cs="Arial"/>
          <w:bCs/>
          <w:noProof/>
          <w:color w:val="000000"/>
          <w:lang w:eastAsia="en-GB"/>
        </w:rPr>
        <w:t xml:space="preserve">For information on incidence of ADRs see relevant </w:t>
      </w:r>
      <w:hyperlink r:id="rId26" w:history="1">
        <w:r w:rsidRPr="0009410B">
          <w:rPr>
            <w:rStyle w:val="Hyperlink"/>
            <w:rFonts w:eastAsia="Calibri" w:cs="Arial"/>
            <w:bCs/>
            <w:noProof/>
            <w:lang w:eastAsia="en-GB"/>
          </w:rPr>
          <w:t>S</w:t>
        </w:r>
        <w:r w:rsidRPr="0009410B">
          <w:rPr>
            <w:rStyle w:val="Hyperlink"/>
            <w:rFonts w:eastAsia="Calibri"/>
            <w:bCs/>
            <w:noProof/>
            <w:lang w:eastAsia="en-GB"/>
          </w:rPr>
          <w:t>PCs</w:t>
        </w:r>
      </w:hyperlink>
      <w:r w:rsidRPr="00D13A1C">
        <w:rPr>
          <w:rStyle w:val="Hyperlink"/>
          <w:rFonts w:eastAsia="Calibri"/>
          <w:bCs/>
          <w:noProof/>
          <w:color w:val="000000"/>
          <w:lang w:eastAsia="en-GB"/>
        </w:rPr>
        <w:t>.</w:t>
      </w:r>
    </w:p>
    <w:p w14:paraId="33A9275C" w14:textId="77777777" w:rsidR="00B53EFF" w:rsidRPr="0041687B" w:rsidRDefault="00B53EFF" w:rsidP="00B53EFF">
      <w:pPr>
        <w:spacing w:after="120"/>
        <w:rPr>
          <w:rStyle w:val="Hyperlink"/>
          <w:rFonts w:eastAsia="Calibri" w:cs="Arial"/>
          <w:noProof/>
          <w:lang w:eastAsia="en-GB"/>
        </w:rPr>
      </w:pPr>
      <w:r w:rsidRPr="0041687B">
        <w:rPr>
          <w:rFonts w:cs="Arial"/>
          <w:b/>
          <w:bCs/>
        </w:rPr>
        <w:t>Any serious adverse reactions should be reported to the MHRA via the Yellow Card scheme. Visit</w:t>
      </w:r>
      <w:r>
        <w:t xml:space="preserve"> </w:t>
      </w:r>
      <w:hyperlink r:id="rId27" w:history="1">
        <w:r w:rsidRPr="000D18D7">
          <w:rPr>
            <w:rStyle w:val="Hyperlink"/>
          </w:rPr>
          <w:t>https://yellowcard.mhra.gov.uk/</w:t>
        </w:r>
      </w:hyperlink>
      <w:r w:rsidRPr="001B5F28">
        <w:rPr>
          <w:rStyle w:val="Hyperlink"/>
          <w:rFonts w:eastAsia="Calibri" w:cs="Arial"/>
          <w:noProof/>
          <w:color w:val="000000"/>
          <w:lang w:eastAsia="en-GB"/>
        </w:rPr>
        <w:t>.</w:t>
      </w:r>
    </w:p>
    <w:p w14:paraId="7B57D4A0" w14:textId="4A986825" w:rsidR="00B53EFF" w:rsidRDefault="00B53EFF" w:rsidP="00B53EFF">
      <w:r w:rsidRPr="005E28D0">
        <w:t xml:space="preserve">Advice based on shared care guidelines published by </w:t>
      </w:r>
      <w:r w:rsidR="00634C06" w:rsidRPr="005E28D0">
        <w:t>NHS England and</w:t>
      </w:r>
      <w:r w:rsidRPr="005E28D0">
        <w:t xml:space="preserve">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B53EFF" w:rsidRPr="00F321FC" w14:paraId="159B1C18" w14:textId="77777777" w:rsidTr="005B10D9">
        <w:trPr>
          <w:cantSplit/>
          <w:tblHeader/>
        </w:trPr>
        <w:tc>
          <w:tcPr>
            <w:tcW w:w="5245" w:type="dxa"/>
            <w:shd w:val="clear" w:color="auto" w:fill="F2F2F2" w:themeFill="background1" w:themeFillShade="F2"/>
          </w:tcPr>
          <w:p w14:paraId="73850704" w14:textId="77777777" w:rsidR="00B53EFF" w:rsidRPr="00BF174A" w:rsidRDefault="00B53EFF" w:rsidP="005B10D9">
            <w:pPr>
              <w:rPr>
                <w:b/>
                <w:bCs/>
                <w:u w:val="single"/>
              </w:rPr>
            </w:pPr>
            <w:r w:rsidRPr="00BF174A">
              <w:rPr>
                <w:b/>
                <w:bCs/>
                <w:u w:val="single"/>
              </w:rPr>
              <w:lastRenderedPageBreak/>
              <w:t>Adverse effect</w:t>
            </w:r>
          </w:p>
        </w:tc>
        <w:tc>
          <w:tcPr>
            <w:tcW w:w="5245" w:type="dxa"/>
            <w:shd w:val="clear" w:color="auto" w:fill="F2F2F2" w:themeFill="background1" w:themeFillShade="F2"/>
          </w:tcPr>
          <w:p w14:paraId="516B1F43" w14:textId="77777777" w:rsidR="00B53EFF" w:rsidRPr="00BF174A" w:rsidRDefault="00B53EFF" w:rsidP="005B10D9">
            <w:pPr>
              <w:rPr>
                <w:b/>
                <w:bCs/>
                <w:u w:val="single"/>
              </w:rPr>
            </w:pPr>
            <w:r w:rsidRPr="00BF174A">
              <w:rPr>
                <w:b/>
                <w:bCs/>
                <w:u w:val="single"/>
              </w:rPr>
              <w:t>Management</w:t>
            </w:r>
          </w:p>
        </w:tc>
      </w:tr>
      <w:tr w:rsidR="00B53EFF" w:rsidRPr="00F321FC" w14:paraId="3130BE54" w14:textId="77777777" w:rsidTr="005B10D9">
        <w:trPr>
          <w:cantSplit/>
          <w:trHeight w:val="48"/>
        </w:trPr>
        <w:tc>
          <w:tcPr>
            <w:tcW w:w="5245" w:type="dxa"/>
          </w:tcPr>
          <w:p w14:paraId="7A917485" w14:textId="77777777" w:rsidR="00B53EFF" w:rsidRPr="00B42622" w:rsidRDefault="00B53EFF" w:rsidP="005B10D9">
            <w:pPr>
              <w:rPr>
                <w:rFonts w:eastAsia="Times New Roman" w:cs="Arial"/>
                <w:b/>
                <w:bCs/>
                <w:lang w:eastAsia="en-GB"/>
              </w:rPr>
            </w:pPr>
            <w:r w:rsidRPr="00B42622">
              <w:rPr>
                <w:rFonts w:eastAsia="Times New Roman" w:cs="Arial"/>
                <w:b/>
                <w:bCs/>
                <w:lang w:eastAsia="en-GB"/>
              </w:rPr>
              <w:t>Cardiovascular</w:t>
            </w:r>
          </w:p>
          <w:p w14:paraId="39300E2C" w14:textId="36EE10A9" w:rsidR="00B53EFF" w:rsidRPr="00F321FC" w:rsidRDefault="00B53EFF" w:rsidP="005B10D9">
            <w:pPr>
              <w:rPr>
                <w:rFonts w:cs="Arial"/>
              </w:rPr>
            </w:pPr>
            <w:r w:rsidRPr="00E635DA">
              <w:rPr>
                <w:rFonts w:eastAsia="Times New Roman" w:cs="Arial"/>
                <w:lang w:eastAsia="en-GB"/>
              </w:rPr>
              <w:t>Resting HR greater than 120bpm, arrhythmia/palpitations, clinically significant increase in systolic BP</w:t>
            </w:r>
            <w:r>
              <w:rPr>
                <w:rFonts w:eastAsia="Times New Roman" w:cs="Arial"/>
                <w:lang w:eastAsia="en-GB"/>
              </w:rPr>
              <w:t xml:space="preserve"> </w:t>
            </w:r>
            <w:r w:rsidRPr="00877C64">
              <w:rPr>
                <w:rFonts w:eastAsia="Times New Roman" w:cs="Arial"/>
                <w:lang w:eastAsia="en-GB"/>
              </w:rPr>
              <w:t>(≥15–20 mmHg</w:t>
            </w:r>
            <w:r w:rsidR="00117ACC">
              <w:rPr>
                <w:rFonts w:eastAsia="Times New Roman" w:cs="Arial"/>
                <w:lang w:eastAsia="en-GB"/>
              </w:rPr>
              <w:t xml:space="preserve"> </w:t>
            </w:r>
            <w:r w:rsidR="00117ACC" w:rsidRPr="008B4F17">
              <w:rPr>
                <w:rFonts w:eastAsia="Times New Roman" w:cs="Arial"/>
                <w:color w:val="0070C0"/>
                <w:lang w:eastAsia="en-GB"/>
              </w:rPr>
              <w:t>or systolic BP &gt; 95</w:t>
            </w:r>
            <w:r w:rsidR="00117ACC" w:rsidRPr="008B4F17">
              <w:rPr>
                <w:rFonts w:eastAsia="Times New Roman" w:cs="Arial"/>
                <w:color w:val="0070C0"/>
                <w:vertAlign w:val="superscript"/>
                <w:lang w:eastAsia="en-GB"/>
              </w:rPr>
              <w:t>th</w:t>
            </w:r>
            <w:r w:rsidR="00117ACC" w:rsidRPr="008B4F17">
              <w:rPr>
                <w:rFonts w:eastAsia="Times New Roman" w:cs="Arial"/>
                <w:color w:val="0070C0"/>
                <w:lang w:eastAsia="en-GB"/>
              </w:rPr>
              <w:t xml:space="preserve"> centile).</w:t>
            </w:r>
          </w:p>
        </w:tc>
        <w:tc>
          <w:tcPr>
            <w:tcW w:w="5245" w:type="dxa"/>
          </w:tcPr>
          <w:p w14:paraId="039C9191" w14:textId="77777777" w:rsidR="00B53EFF" w:rsidRPr="007A68D7" w:rsidRDefault="00B53EFF" w:rsidP="00B53EFF">
            <w:pPr>
              <w:pStyle w:val="ListParagraph"/>
              <w:numPr>
                <w:ilvl w:val="0"/>
                <w:numId w:val="9"/>
              </w:numPr>
              <w:ind w:left="470" w:hanging="357"/>
              <w:rPr>
                <w:rFonts w:eastAsia="Times New Roman" w:cs="Arial"/>
                <w:b/>
                <w:lang w:eastAsia="en-GB"/>
              </w:rPr>
            </w:pPr>
            <w:r w:rsidRPr="00E635DA">
              <w:rPr>
                <w:rFonts w:eastAsia="Times New Roman" w:cs="Arial"/>
                <w:lang w:eastAsia="en-GB"/>
              </w:rPr>
              <w:t xml:space="preserve">In context of recent dose increase, revert to previous dose and discuss with specialist </w:t>
            </w:r>
            <w:r>
              <w:rPr>
                <w:rFonts w:eastAsia="Times New Roman" w:cs="Arial"/>
                <w:lang w:eastAsia="en-GB"/>
              </w:rPr>
              <w:t xml:space="preserve">team </w:t>
            </w:r>
            <w:r w:rsidRPr="00E635DA">
              <w:rPr>
                <w:rFonts w:eastAsia="Times New Roman" w:cs="Arial"/>
                <w:lang w:eastAsia="en-GB"/>
              </w:rPr>
              <w:t>for ongoing management</w:t>
            </w:r>
            <w:r>
              <w:rPr>
                <w:rFonts w:eastAsia="Times New Roman" w:cs="Arial"/>
                <w:lang w:eastAsia="en-GB"/>
              </w:rPr>
              <w:t>.</w:t>
            </w:r>
          </w:p>
          <w:p w14:paraId="28892A83" w14:textId="77777777" w:rsidR="00B53EFF" w:rsidRPr="007A68D7" w:rsidRDefault="00B53EFF" w:rsidP="00B53EFF">
            <w:pPr>
              <w:pStyle w:val="ListParagraph"/>
              <w:numPr>
                <w:ilvl w:val="0"/>
                <w:numId w:val="9"/>
              </w:numPr>
              <w:ind w:left="470" w:hanging="357"/>
              <w:rPr>
                <w:rFonts w:eastAsia="Times New Roman" w:cs="Arial"/>
                <w:b/>
                <w:lang w:eastAsia="en-GB"/>
              </w:rPr>
            </w:pPr>
            <w:r w:rsidRPr="007A68D7">
              <w:rPr>
                <w:rFonts w:eastAsia="Times New Roman" w:cs="Arial"/>
                <w:lang w:eastAsia="en-GB"/>
              </w:rPr>
              <w:t xml:space="preserve">In absence of recent dose changes, reduce dose by half and discuss with specialist </w:t>
            </w:r>
            <w:r>
              <w:rPr>
                <w:rFonts w:eastAsia="Times New Roman" w:cs="Arial"/>
                <w:lang w:eastAsia="en-GB"/>
              </w:rPr>
              <w:t xml:space="preserve">team </w:t>
            </w:r>
            <w:r w:rsidRPr="007A68D7">
              <w:rPr>
                <w:rFonts w:eastAsia="Times New Roman" w:cs="Arial"/>
                <w:lang w:eastAsia="en-GB"/>
              </w:rPr>
              <w:t>or cardiology for further advice.</w:t>
            </w:r>
          </w:p>
        </w:tc>
      </w:tr>
      <w:tr w:rsidR="00B53EFF" w:rsidRPr="00F321FC" w14:paraId="4F1F7C2D" w14:textId="77777777" w:rsidTr="005B10D9">
        <w:trPr>
          <w:cantSplit/>
          <w:trHeight w:val="48"/>
        </w:trPr>
        <w:tc>
          <w:tcPr>
            <w:tcW w:w="5245" w:type="dxa"/>
          </w:tcPr>
          <w:p w14:paraId="36027515" w14:textId="77777777" w:rsidR="00B53EFF" w:rsidRPr="00F321FC" w:rsidRDefault="00B53EFF" w:rsidP="005B10D9">
            <w:pPr>
              <w:rPr>
                <w:rFonts w:cs="Arial"/>
              </w:rPr>
            </w:pPr>
            <w:r w:rsidRPr="00B42622">
              <w:rPr>
                <w:rFonts w:eastAsia="Times New Roman" w:cs="Arial"/>
                <w:b/>
                <w:bCs/>
                <w:lang w:eastAsia="en-GB"/>
              </w:rPr>
              <w:t>Weight or BMI outside healthy range</w:t>
            </w:r>
            <w:r>
              <w:rPr>
                <w:rFonts w:eastAsia="Times New Roman" w:cs="Arial"/>
                <w:lang w:eastAsia="en-GB"/>
              </w:rPr>
              <w:t>, a</w:t>
            </w:r>
            <w:r w:rsidRPr="00E635DA">
              <w:rPr>
                <w:rFonts w:eastAsia="Times New Roman" w:cs="Arial"/>
                <w:lang w:eastAsia="en-GB"/>
              </w:rPr>
              <w:t>norexia, or weight loss</w:t>
            </w:r>
          </w:p>
        </w:tc>
        <w:tc>
          <w:tcPr>
            <w:tcW w:w="5245" w:type="dxa"/>
          </w:tcPr>
          <w:p w14:paraId="175274EF" w14:textId="77777777" w:rsidR="00B53EFF" w:rsidRPr="00E635DA" w:rsidRDefault="00B53EFF" w:rsidP="005B10D9">
            <w:pPr>
              <w:rPr>
                <w:rFonts w:eastAsia="Times New Roman" w:cs="Arial"/>
                <w:lang w:eastAsia="en-GB"/>
              </w:rPr>
            </w:pPr>
            <w:r w:rsidRPr="00E635DA">
              <w:rPr>
                <w:rFonts w:eastAsia="Times New Roman" w:cs="Arial"/>
                <w:lang w:eastAsia="en-GB"/>
              </w:rPr>
              <w:t xml:space="preserve">Exclude other reasons for weight loss. Give advice as per </w:t>
            </w:r>
            <w:hyperlink r:id="rId28" w:history="1">
              <w:r w:rsidRPr="00E635DA">
                <w:rPr>
                  <w:rStyle w:val="Hyperlink"/>
                  <w:rFonts w:eastAsia="Times New Roman" w:cs="Arial"/>
                  <w:lang w:eastAsia="en-GB"/>
                </w:rPr>
                <w:t>NICE NG87</w:t>
              </w:r>
            </w:hyperlink>
            <w:r w:rsidRPr="00E635DA">
              <w:rPr>
                <w:rFonts w:eastAsia="Times New Roman" w:cs="Arial"/>
                <w:lang w:eastAsia="en-GB"/>
              </w:rPr>
              <w:t xml:space="preserve">: </w:t>
            </w:r>
          </w:p>
          <w:p w14:paraId="515CA12E" w14:textId="77777777" w:rsidR="00B53EFF" w:rsidRPr="00E635DA" w:rsidRDefault="00B53EFF" w:rsidP="00B53EFF">
            <w:pPr>
              <w:pStyle w:val="ListParagraph"/>
              <w:numPr>
                <w:ilvl w:val="0"/>
                <w:numId w:val="9"/>
              </w:numPr>
              <w:ind w:left="470" w:hanging="357"/>
              <w:rPr>
                <w:rFonts w:eastAsia="Times New Roman" w:cs="Arial"/>
                <w:lang w:eastAsia="en-GB"/>
              </w:rPr>
            </w:pPr>
            <w:r w:rsidRPr="00E635DA">
              <w:rPr>
                <w:rFonts w:eastAsia="Times New Roman" w:cs="Arial"/>
                <w:lang w:eastAsia="en-GB"/>
              </w:rPr>
              <w:t>take medication with or after food, not before</w:t>
            </w:r>
          </w:p>
          <w:p w14:paraId="69A04FEE" w14:textId="77777777" w:rsidR="00B53EFF" w:rsidRPr="00E635DA" w:rsidRDefault="00B53EFF" w:rsidP="00B53EFF">
            <w:pPr>
              <w:pStyle w:val="ListParagraph"/>
              <w:numPr>
                <w:ilvl w:val="0"/>
                <w:numId w:val="9"/>
              </w:numPr>
              <w:ind w:left="470" w:hanging="357"/>
              <w:rPr>
                <w:rFonts w:eastAsia="Times New Roman" w:cs="Arial"/>
                <w:lang w:eastAsia="en-GB"/>
              </w:rPr>
            </w:pPr>
            <w:r w:rsidRPr="00E635DA">
              <w:rPr>
                <w:rFonts w:eastAsia="Times New Roman" w:cs="Arial"/>
                <w:lang w:eastAsia="en-GB"/>
              </w:rPr>
              <w:t>additional meals or snacks early in the morning or late in the evening when stimulant effects have worn off</w:t>
            </w:r>
          </w:p>
          <w:p w14:paraId="46273EB8" w14:textId="77777777" w:rsidR="00B53EFF" w:rsidRPr="00E635DA" w:rsidRDefault="00B53EFF" w:rsidP="00B53EFF">
            <w:pPr>
              <w:pStyle w:val="ListParagraph"/>
              <w:numPr>
                <w:ilvl w:val="0"/>
                <w:numId w:val="9"/>
              </w:numPr>
              <w:ind w:left="470" w:hanging="357"/>
              <w:rPr>
                <w:rFonts w:eastAsia="Times New Roman" w:cs="Arial"/>
                <w:lang w:eastAsia="en-GB"/>
              </w:rPr>
            </w:pPr>
            <w:r w:rsidRPr="00E635DA">
              <w:rPr>
                <w:rFonts w:eastAsia="Times New Roman" w:cs="Arial"/>
                <w:lang w:eastAsia="en-GB"/>
              </w:rPr>
              <w:t>obtaining dietary advice</w:t>
            </w:r>
          </w:p>
          <w:p w14:paraId="6A9DE9D7" w14:textId="77777777" w:rsidR="00B53EFF" w:rsidRPr="00E635DA" w:rsidRDefault="00B53EFF" w:rsidP="00B53EFF">
            <w:pPr>
              <w:pStyle w:val="ListParagraph"/>
              <w:numPr>
                <w:ilvl w:val="0"/>
                <w:numId w:val="9"/>
              </w:numPr>
              <w:ind w:left="470" w:hanging="357"/>
              <w:rPr>
                <w:rFonts w:eastAsia="Times New Roman" w:cs="Arial"/>
                <w:lang w:eastAsia="en-GB"/>
              </w:rPr>
            </w:pPr>
            <w:r w:rsidRPr="00E635DA">
              <w:rPr>
                <w:rFonts w:eastAsia="Times New Roman" w:cs="Arial"/>
                <w:lang w:eastAsia="en-GB"/>
              </w:rPr>
              <w:t>consuming high-calorie foods of good nutritional value</w:t>
            </w:r>
          </w:p>
          <w:p w14:paraId="4720C482" w14:textId="77777777" w:rsidR="00B53EFF" w:rsidRPr="00F321FC" w:rsidRDefault="00B53EFF" w:rsidP="005B10D9">
            <w:pPr>
              <w:rPr>
                <w:rFonts w:cs="Arial"/>
              </w:rPr>
            </w:pPr>
            <w:r w:rsidRPr="00E635DA">
              <w:rPr>
                <w:rFonts w:eastAsia="Times New Roman" w:cs="Arial"/>
                <w:lang w:eastAsia="en-GB"/>
              </w:rPr>
              <w:t>Discuss with specialist</w:t>
            </w:r>
            <w:r>
              <w:rPr>
                <w:rFonts w:eastAsia="Times New Roman" w:cs="Arial"/>
                <w:lang w:eastAsia="en-GB"/>
              </w:rPr>
              <w:t xml:space="preserve"> team</w:t>
            </w:r>
            <w:r w:rsidRPr="00E635DA">
              <w:rPr>
                <w:rFonts w:eastAsia="Times New Roman" w:cs="Arial"/>
                <w:lang w:eastAsia="en-GB"/>
              </w:rPr>
              <w:t xml:space="preserve"> if difficulty persists; dose reduction, treatment break, or change of medication may be required.</w:t>
            </w:r>
          </w:p>
        </w:tc>
      </w:tr>
      <w:tr w:rsidR="00B53EFF" w:rsidRPr="00F321FC" w14:paraId="37C8591C" w14:textId="77777777" w:rsidTr="005B10D9">
        <w:trPr>
          <w:cantSplit/>
          <w:trHeight w:val="48"/>
        </w:trPr>
        <w:tc>
          <w:tcPr>
            <w:tcW w:w="5245" w:type="dxa"/>
          </w:tcPr>
          <w:p w14:paraId="05EBB918" w14:textId="77777777" w:rsidR="00B53EFF" w:rsidRPr="00B42622" w:rsidRDefault="00B53EFF" w:rsidP="005B10D9">
            <w:pPr>
              <w:rPr>
                <w:rFonts w:eastAsia="Times New Roman" w:cs="Arial"/>
                <w:b/>
                <w:bCs/>
                <w:lang w:eastAsia="en-GB"/>
              </w:rPr>
            </w:pPr>
            <w:r w:rsidRPr="00B42622">
              <w:rPr>
                <w:rFonts w:eastAsia="Times New Roman" w:cs="Arial"/>
                <w:b/>
                <w:bCs/>
                <w:lang w:eastAsia="en-GB"/>
              </w:rPr>
              <w:t>Gastrointestinal disorders</w:t>
            </w:r>
          </w:p>
          <w:p w14:paraId="3F289307" w14:textId="77777777" w:rsidR="00B53EFF" w:rsidRPr="00B42622" w:rsidRDefault="00B53EFF" w:rsidP="005B10D9">
            <w:pPr>
              <w:rPr>
                <w:rFonts w:eastAsia="Times New Roman" w:cs="Arial"/>
                <w:lang w:eastAsia="en-GB"/>
              </w:rPr>
            </w:pPr>
            <w:r w:rsidRPr="00E635DA">
              <w:rPr>
                <w:rFonts w:eastAsia="Times New Roman" w:cs="Arial"/>
                <w:lang w:eastAsia="en-GB"/>
              </w:rPr>
              <w:t xml:space="preserve">Nausea, </w:t>
            </w:r>
            <w:r>
              <w:rPr>
                <w:rFonts w:eastAsia="Times New Roman" w:cs="Arial"/>
                <w:lang w:eastAsia="en-GB"/>
              </w:rPr>
              <w:t xml:space="preserve">vomiting, </w:t>
            </w:r>
            <w:r w:rsidRPr="00E635DA">
              <w:rPr>
                <w:rFonts w:eastAsia="Times New Roman" w:cs="Arial"/>
                <w:lang w:eastAsia="en-GB"/>
              </w:rPr>
              <w:t>diarrhoea,</w:t>
            </w:r>
            <w:r>
              <w:rPr>
                <w:rFonts w:eastAsia="Times New Roman" w:cs="Arial"/>
                <w:lang w:eastAsia="en-GB"/>
              </w:rPr>
              <w:t xml:space="preserve"> </w:t>
            </w:r>
            <w:r w:rsidRPr="00E635DA">
              <w:rPr>
                <w:rFonts w:eastAsia="Times New Roman" w:cs="Arial"/>
                <w:lang w:eastAsia="en-GB"/>
              </w:rPr>
              <w:t>abdominal cramps, dry mouth</w:t>
            </w:r>
          </w:p>
        </w:tc>
        <w:tc>
          <w:tcPr>
            <w:tcW w:w="5245" w:type="dxa"/>
          </w:tcPr>
          <w:p w14:paraId="129D4E0F" w14:textId="77777777" w:rsidR="00B53EFF" w:rsidRPr="00F321FC" w:rsidRDefault="00B53EFF" w:rsidP="005B10D9">
            <w:pPr>
              <w:rPr>
                <w:rFonts w:cs="Arial"/>
              </w:rPr>
            </w:pPr>
            <w:r>
              <w:rPr>
                <w:rFonts w:eastAsia="Times New Roman" w:cs="Arial"/>
                <w:lang w:eastAsia="en-GB"/>
              </w:rPr>
              <w:t>Usually occur at the beginning of treatment and may be alleviated by concomitant food intake</w:t>
            </w:r>
            <w:r w:rsidRPr="00E635DA">
              <w:rPr>
                <w:rFonts w:eastAsia="Times New Roman" w:cs="Arial"/>
                <w:lang w:eastAsia="en-GB"/>
              </w:rPr>
              <w:t xml:space="preserve">. Discuss with specialist </w:t>
            </w:r>
            <w:r>
              <w:rPr>
                <w:rFonts w:eastAsia="Times New Roman" w:cs="Arial"/>
                <w:lang w:eastAsia="en-GB"/>
              </w:rPr>
              <w:t xml:space="preserve">team </w:t>
            </w:r>
            <w:r w:rsidRPr="00E635DA">
              <w:rPr>
                <w:rFonts w:eastAsia="Times New Roman" w:cs="Arial"/>
                <w:lang w:eastAsia="en-GB"/>
              </w:rPr>
              <w:t xml:space="preserve">if </w:t>
            </w:r>
            <w:r>
              <w:rPr>
                <w:rFonts w:eastAsia="Times New Roman" w:cs="Arial"/>
                <w:lang w:eastAsia="en-GB"/>
              </w:rPr>
              <w:t>difficulty persists.</w:t>
            </w:r>
          </w:p>
        </w:tc>
      </w:tr>
      <w:tr w:rsidR="00B53EFF" w:rsidRPr="00F321FC" w14:paraId="2404EAE4" w14:textId="77777777" w:rsidTr="005B10D9">
        <w:trPr>
          <w:cantSplit/>
          <w:trHeight w:val="48"/>
        </w:trPr>
        <w:tc>
          <w:tcPr>
            <w:tcW w:w="5245" w:type="dxa"/>
          </w:tcPr>
          <w:p w14:paraId="1C0F61D6" w14:textId="77777777" w:rsidR="00B53EFF" w:rsidRPr="00B42622" w:rsidRDefault="00B53EFF" w:rsidP="005B10D9">
            <w:pPr>
              <w:rPr>
                <w:rFonts w:eastAsia="Times New Roman" w:cs="Arial"/>
                <w:b/>
                <w:bCs/>
                <w:lang w:eastAsia="en-GB"/>
              </w:rPr>
            </w:pPr>
            <w:r w:rsidRPr="00B42622">
              <w:rPr>
                <w:rFonts w:eastAsia="Times New Roman" w:cs="Arial"/>
                <w:b/>
                <w:bCs/>
                <w:lang w:eastAsia="en-GB"/>
              </w:rPr>
              <w:t>Psychiatric disorders</w:t>
            </w:r>
          </w:p>
          <w:p w14:paraId="15292058" w14:textId="77777777" w:rsidR="00B53EFF" w:rsidRPr="00F321FC" w:rsidRDefault="00B53EFF" w:rsidP="005B10D9">
            <w:pPr>
              <w:rPr>
                <w:rFonts w:cs="Arial"/>
              </w:rPr>
            </w:pPr>
            <w:r w:rsidRPr="00E635DA">
              <w:rPr>
                <w:rFonts w:eastAsia="Times New Roman" w:cs="Arial"/>
                <w:lang w:eastAsia="en-GB"/>
              </w:rPr>
              <w:t>New or worsening psychiatric or neuropsychiatric symptoms, e.g.</w:t>
            </w:r>
            <w:r>
              <w:rPr>
                <w:rFonts w:eastAsia="Times New Roman" w:cs="Arial"/>
                <w:lang w:eastAsia="en-GB"/>
              </w:rPr>
              <w:t xml:space="preserve"> psychosis,</w:t>
            </w:r>
            <w:r w:rsidRPr="00E635DA">
              <w:rPr>
                <w:rFonts w:eastAsia="Times New Roman" w:cs="Arial"/>
                <w:lang w:eastAsia="en-GB"/>
              </w:rPr>
              <w:t xml:space="preserve"> </w:t>
            </w:r>
            <w:r>
              <w:rPr>
                <w:rFonts w:eastAsia="Times New Roman" w:cs="Arial"/>
                <w:lang w:eastAsia="en-GB"/>
              </w:rPr>
              <w:t xml:space="preserve">suicidal ideation or behaviour, </w:t>
            </w:r>
            <w:r w:rsidRPr="00E635DA">
              <w:rPr>
                <w:rFonts w:eastAsia="Times New Roman" w:cs="Arial"/>
                <w:lang w:eastAsia="en-GB"/>
              </w:rPr>
              <w:t>mania,</w:t>
            </w:r>
            <w:r>
              <w:rPr>
                <w:rFonts w:eastAsia="Times New Roman" w:cs="Arial"/>
                <w:lang w:eastAsia="en-GB"/>
              </w:rPr>
              <w:t xml:space="preserve"> bipolar disorder,</w:t>
            </w:r>
            <w:r w:rsidRPr="00E635DA">
              <w:rPr>
                <w:rFonts w:eastAsia="Times New Roman" w:cs="Arial"/>
                <w:lang w:eastAsia="en-GB"/>
              </w:rPr>
              <w:t xml:space="preserve"> depression, paranoia, anxiety</w:t>
            </w:r>
            <w:r>
              <w:rPr>
                <w:rFonts w:eastAsia="Times New Roman" w:cs="Arial"/>
                <w:lang w:eastAsia="en-GB"/>
              </w:rPr>
              <w:t xml:space="preserve">, </w:t>
            </w:r>
            <w:r w:rsidRPr="00E635DA">
              <w:rPr>
                <w:rFonts w:eastAsia="Times New Roman" w:cs="Arial"/>
                <w:lang w:eastAsia="en-GB"/>
              </w:rPr>
              <w:t>agitation</w:t>
            </w:r>
            <w:r>
              <w:rPr>
                <w:rFonts w:eastAsia="Times New Roman" w:cs="Arial"/>
                <w:lang w:eastAsia="en-GB"/>
              </w:rPr>
              <w:t>, aggressive or hostile behaviour, motor or verbal tics (including Tourette’s syndrome)</w:t>
            </w:r>
          </w:p>
        </w:tc>
        <w:tc>
          <w:tcPr>
            <w:tcW w:w="5245" w:type="dxa"/>
          </w:tcPr>
          <w:p w14:paraId="65CA7C06" w14:textId="77777777" w:rsidR="00B53EFF" w:rsidRPr="00F321FC" w:rsidRDefault="00B53EFF" w:rsidP="005B10D9">
            <w:pPr>
              <w:rPr>
                <w:rFonts w:cs="Arial"/>
              </w:rPr>
            </w:pPr>
            <w:r w:rsidRPr="00E635DA">
              <w:rPr>
                <w:rFonts w:eastAsia="Times New Roman" w:cs="Arial"/>
                <w:lang w:eastAsia="en-GB"/>
              </w:rPr>
              <w:t>Discuss with specialist</w:t>
            </w:r>
            <w:r>
              <w:rPr>
                <w:rFonts w:eastAsia="Times New Roman" w:cs="Arial"/>
                <w:lang w:eastAsia="en-GB"/>
              </w:rPr>
              <w:t xml:space="preserve"> team</w:t>
            </w:r>
            <w:r w:rsidRPr="00E635DA">
              <w:rPr>
                <w:rFonts w:eastAsia="Times New Roman" w:cs="Arial"/>
                <w:lang w:eastAsia="en-GB"/>
              </w:rPr>
              <w:t xml:space="preserve">. Stop treatment and consider referral to acute mental health team if suicidal </w:t>
            </w:r>
            <w:r>
              <w:rPr>
                <w:rFonts w:eastAsia="Times New Roman" w:cs="Arial"/>
                <w:lang w:eastAsia="en-GB"/>
              </w:rPr>
              <w:t>ideation or behaviour</w:t>
            </w:r>
            <w:r w:rsidRPr="00E635DA">
              <w:rPr>
                <w:rFonts w:eastAsia="Times New Roman" w:cs="Arial"/>
                <w:lang w:eastAsia="en-GB"/>
              </w:rPr>
              <w:t>, mania, or psychosis are present</w:t>
            </w:r>
            <w:r>
              <w:rPr>
                <w:rFonts w:eastAsia="Times New Roman" w:cs="Arial"/>
                <w:lang w:eastAsia="en-GB"/>
              </w:rPr>
              <w:t>. Dexamfetamine</w:t>
            </w:r>
            <w:r w:rsidRPr="00670540">
              <w:rPr>
                <w:rFonts w:eastAsia="Times New Roman" w:cs="Arial"/>
                <w:lang w:eastAsia="en-GB"/>
              </w:rPr>
              <w:t xml:space="preserve"> should not be continued unless the benefits outweigh the risks.</w:t>
            </w:r>
          </w:p>
        </w:tc>
      </w:tr>
      <w:tr w:rsidR="00B53EFF" w:rsidRPr="00F321FC" w14:paraId="7C99334F" w14:textId="77777777" w:rsidTr="005B10D9">
        <w:trPr>
          <w:cantSplit/>
          <w:trHeight w:val="48"/>
        </w:trPr>
        <w:tc>
          <w:tcPr>
            <w:tcW w:w="5245" w:type="dxa"/>
          </w:tcPr>
          <w:p w14:paraId="6BB3F834" w14:textId="77777777" w:rsidR="00B53EFF" w:rsidRPr="009E36DB" w:rsidRDefault="00B53EFF" w:rsidP="005B10D9">
            <w:pPr>
              <w:rPr>
                <w:rFonts w:eastAsia="Times New Roman" w:cs="Arial"/>
                <w:b/>
                <w:bCs/>
                <w:lang w:eastAsia="en-GB"/>
              </w:rPr>
            </w:pPr>
            <w:r w:rsidRPr="00E635DA">
              <w:rPr>
                <w:rFonts w:eastAsia="Times New Roman" w:cs="Arial"/>
                <w:lang w:eastAsia="en-GB"/>
              </w:rPr>
              <w:t>Insomnia</w:t>
            </w:r>
            <w:r>
              <w:rPr>
                <w:rFonts w:eastAsia="Times New Roman" w:cs="Arial"/>
                <w:lang w:eastAsia="en-GB"/>
              </w:rPr>
              <w:t xml:space="preserve"> or other sleep disturbances</w:t>
            </w:r>
          </w:p>
        </w:tc>
        <w:tc>
          <w:tcPr>
            <w:tcW w:w="5245" w:type="dxa"/>
          </w:tcPr>
          <w:p w14:paraId="7245D8C0" w14:textId="77777777" w:rsidR="00B53EFF" w:rsidRPr="00E635DA" w:rsidRDefault="00B53EFF" w:rsidP="005B10D9">
            <w:pPr>
              <w:rPr>
                <w:rFonts w:eastAsia="Times New Roman" w:cs="Arial"/>
                <w:lang w:eastAsia="en-GB"/>
              </w:rPr>
            </w:pPr>
            <w:r w:rsidRPr="00E635DA">
              <w:rPr>
                <w:rFonts w:eastAsia="Times New Roman" w:cs="Arial"/>
                <w:lang w:eastAsia="en-GB"/>
              </w:rPr>
              <w:t xml:space="preserve">Review timing of </w:t>
            </w:r>
            <w:r>
              <w:rPr>
                <w:rFonts w:eastAsia="Times New Roman" w:cs="Arial"/>
                <w:lang w:eastAsia="en-GB"/>
              </w:rPr>
              <w:t xml:space="preserve">dexamfetamine </w:t>
            </w:r>
            <w:r w:rsidRPr="00E635DA">
              <w:rPr>
                <w:rFonts w:eastAsia="Times New Roman" w:cs="Arial"/>
                <w:lang w:eastAsia="en-GB"/>
              </w:rPr>
              <w:t>dose and</w:t>
            </w:r>
            <w:r>
              <w:rPr>
                <w:rFonts w:eastAsia="Times New Roman" w:cs="Arial"/>
                <w:lang w:eastAsia="en-GB"/>
              </w:rPr>
              <w:t xml:space="preserve"> advise as appropriate. G</w:t>
            </w:r>
            <w:r w:rsidRPr="00E635DA">
              <w:rPr>
                <w:rFonts w:eastAsia="Times New Roman" w:cs="Arial"/>
                <w:lang w:eastAsia="en-GB"/>
              </w:rPr>
              <w:t>ive advice on sleep hygiene. Discuss with specialist</w:t>
            </w:r>
            <w:r>
              <w:rPr>
                <w:rFonts w:eastAsia="Times New Roman" w:cs="Arial"/>
                <w:lang w:eastAsia="en-GB"/>
              </w:rPr>
              <w:t xml:space="preserve"> team</w:t>
            </w:r>
            <w:r w:rsidRPr="00E635DA">
              <w:rPr>
                <w:rFonts w:eastAsia="Times New Roman" w:cs="Arial"/>
                <w:lang w:eastAsia="en-GB"/>
              </w:rPr>
              <w:t xml:space="preserve"> if</w:t>
            </w:r>
            <w:r>
              <w:rPr>
                <w:rFonts w:eastAsia="Times New Roman" w:cs="Arial"/>
                <w:lang w:eastAsia="en-GB"/>
              </w:rPr>
              <w:t xml:space="preserve"> difficulty persists; </w:t>
            </w:r>
            <w:r w:rsidRPr="009E36DB">
              <w:rPr>
                <w:rFonts w:eastAsia="Times New Roman" w:cs="Arial"/>
                <w:lang w:eastAsia="en-GB"/>
              </w:rPr>
              <w:t>dose reduction may be required</w:t>
            </w:r>
            <w:r>
              <w:rPr>
                <w:rFonts w:eastAsia="Times New Roman" w:cs="Arial"/>
                <w:lang w:eastAsia="en-GB"/>
              </w:rPr>
              <w:t>.</w:t>
            </w:r>
          </w:p>
        </w:tc>
      </w:tr>
      <w:tr w:rsidR="00B53EFF" w:rsidRPr="00F321FC" w14:paraId="0268D96C" w14:textId="77777777" w:rsidTr="005B10D9">
        <w:trPr>
          <w:cantSplit/>
          <w:trHeight w:val="48"/>
        </w:trPr>
        <w:tc>
          <w:tcPr>
            <w:tcW w:w="5245" w:type="dxa"/>
          </w:tcPr>
          <w:p w14:paraId="1C525DC1" w14:textId="77777777" w:rsidR="00B53EFF" w:rsidRPr="00FD1CAC" w:rsidRDefault="00B53EFF" w:rsidP="005B10D9">
            <w:pPr>
              <w:spacing w:after="0"/>
              <w:rPr>
                <w:rFonts w:eastAsia="Times New Roman" w:cs="Arial"/>
                <w:lang w:eastAsia="en-GB"/>
              </w:rPr>
            </w:pPr>
            <w:r w:rsidRPr="00FD1CAC">
              <w:rPr>
                <w:rFonts w:eastAsia="Times New Roman" w:cs="Arial"/>
                <w:b/>
                <w:lang w:eastAsia="en-GB"/>
              </w:rPr>
              <w:t>Haematological disorders</w:t>
            </w:r>
          </w:p>
          <w:p w14:paraId="1EE378ED" w14:textId="77777777" w:rsidR="00B53EFF" w:rsidRPr="00FD1CAC" w:rsidRDefault="00B53EFF" w:rsidP="005B10D9">
            <w:pPr>
              <w:spacing w:after="0"/>
              <w:rPr>
                <w:rFonts w:eastAsia="Times New Roman" w:cs="Arial"/>
                <w:lang w:eastAsia="en-GB"/>
              </w:rPr>
            </w:pPr>
            <w:r w:rsidRPr="00FD1CAC">
              <w:rPr>
                <w:rFonts w:eastAsia="Times New Roman" w:cs="Arial"/>
                <w:lang w:eastAsia="en-GB"/>
              </w:rPr>
              <w:t>Including leukopenia, thrombocytopenia, anaemia or other alterations</w:t>
            </w:r>
          </w:p>
          <w:p w14:paraId="17A2DE56" w14:textId="77777777" w:rsidR="00B53EFF" w:rsidRPr="00FD1CAC" w:rsidRDefault="00B53EFF" w:rsidP="005B10D9">
            <w:pPr>
              <w:spacing w:after="0"/>
              <w:rPr>
                <w:rFonts w:eastAsia="Times New Roman" w:cs="Arial"/>
                <w:lang w:eastAsia="en-GB"/>
              </w:rPr>
            </w:pPr>
            <w:r w:rsidRPr="00FD1CAC">
              <w:rPr>
                <w:rFonts w:eastAsia="Times New Roman" w:cs="Arial"/>
                <w:lang w:eastAsia="en-GB"/>
              </w:rPr>
              <w:t xml:space="preserve">NB: no haematological monitoring is recommended. Haematological disorders would be a chance finding/due to patient reporting adverse drug reactions. </w:t>
            </w:r>
          </w:p>
          <w:p w14:paraId="5E385298" w14:textId="77777777" w:rsidR="00B53EFF" w:rsidRPr="00E635DA" w:rsidRDefault="00B53EFF" w:rsidP="005B10D9">
            <w:pPr>
              <w:rPr>
                <w:rFonts w:eastAsia="Times New Roman" w:cs="Arial"/>
                <w:lang w:eastAsia="en-GB"/>
              </w:rPr>
            </w:pPr>
          </w:p>
        </w:tc>
        <w:tc>
          <w:tcPr>
            <w:tcW w:w="5245" w:type="dxa"/>
          </w:tcPr>
          <w:p w14:paraId="31C58AC1" w14:textId="77777777" w:rsidR="00B53EFF" w:rsidRPr="00E635DA" w:rsidRDefault="00B53EFF" w:rsidP="005B10D9">
            <w:pPr>
              <w:rPr>
                <w:rFonts w:eastAsia="Times New Roman" w:cs="Arial"/>
                <w:lang w:eastAsia="en-GB"/>
              </w:rPr>
            </w:pPr>
            <w:r w:rsidRPr="00FD1CAC">
              <w:rPr>
                <w:rFonts w:eastAsia="Times New Roman" w:cs="Arial"/>
                <w:lang w:eastAsia="en-GB"/>
              </w:rPr>
              <w:t xml:space="preserve">Contact specialist team. Discontinuation should be considered. Referral to haematology may be warranted; use clinical discretion. </w:t>
            </w:r>
          </w:p>
        </w:tc>
      </w:tr>
      <w:tr w:rsidR="00B53EFF" w:rsidRPr="00F321FC" w14:paraId="235BBFAE" w14:textId="77777777" w:rsidTr="005B10D9">
        <w:trPr>
          <w:cantSplit/>
          <w:trHeight w:val="48"/>
        </w:trPr>
        <w:tc>
          <w:tcPr>
            <w:tcW w:w="5245" w:type="dxa"/>
          </w:tcPr>
          <w:p w14:paraId="0B69A668" w14:textId="77777777" w:rsidR="00B53EFF" w:rsidRDefault="00B53EFF" w:rsidP="005B10D9">
            <w:pPr>
              <w:rPr>
                <w:rFonts w:eastAsia="Times New Roman" w:cs="Arial"/>
                <w:b/>
                <w:bCs/>
                <w:lang w:eastAsia="en-GB"/>
              </w:rPr>
            </w:pPr>
            <w:r>
              <w:rPr>
                <w:rFonts w:eastAsia="Times New Roman" w:cs="Arial"/>
                <w:b/>
                <w:bCs/>
                <w:lang w:eastAsia="en-GB"/>
              </w:rPr>
              <w:lastRenderedPageBreak/>
              <w:t>Nervous system disorders</w:t>
            </w:r>
          </w:p>
          <w:p w14:paraId="6F2190AA" w14:textId="77777777" w:rsidR="00B53EFF" w:rsidRPr="00B42622" w:rsidRDefault="00B53EFF" w:rsidP="005B10D9">
            <w:pPr>
              <w:rPr>
                <w:rFonts w:eastAsia="Times New Roman" w:cs="Arial"/>
                <w:lang w:eastAsia="en-GB"/>
              </w:rPr>
            </w:pPr>
            <w:r w:rsidRPr="00B42622">
              <w:rPr>
                <w:rFonts w:eastAsia="Times New Roman" w:cs="Arial"/>
                <w:lang w:eastAsia="en-GB"/>
              </w:rPr>
              <w:t>Symptoms of cerebral ischaemia, e.g. severe headache, numbness, weakness, paralysis, and impairment of coordination, vision, speech, language or memory</w:t>
            </w:r>
          </w:p>
        </w:tc>
        <w:tc>
          <w:tcPr>
            <w:tcW w:w="5245" w:type="dxa"/>
          </w:tcPr>
          <w:p w14:paraId="75B7B305" w14:textId="77777777" w:rsidR="00B53EFF" w:rsidRPr="00E635DA" w:rsidRDefault="00B53EFF" w:rsidP="005B10D9">
            <w:pPr>
              <w:rPr>
                <w:rFonts w:eastAsia="Times New Roman" w:cs="Arial"/>
                <w:lang w:eastAsia="en-GB"/>
              </w:rPr>
            </w:pPr>
            <w:r>
              <w:rPr>
                <w:rFonts w:eastAsia="Times New Roman" w:cs="Arial"/>
                <w:lang w:eastAsia="en-GB"/>
              </w:rPr>
              <w:t xml:space="preserve">Discontinue dexamfetamine, refer urgently for neurological assessment. </w:t>
            </w:r>
          </w:p>
        </w:tc>
      </w:tr>
      <w:tr w:rsidR="00B53EFF" w:rsidRPr="00F321FC" w14:paraId="2AA2BCB8" w14:textId="77777777" w:rsidTr="005B10D9">
        <w:trPr>
          <w:cantSplit/>
          <w:trHeight w:val="48"/>
        </w:trPr>
        <w:tc>
          <w:tcPr>
            <w:tcW w:w="5245" w:type="dxa"/>
          </w:tcPr>
          <w:p w14:paraId="11D5293E" w14:textId="77777777" w:rsidR="00B53EFF" w:rsidRDefault="00B53EFF" w:rsidP="005B10D9">
            <w:pPr>
              <w:rPr>
                <w:rFonts w:eastAsia="Times New Roman" w:cs="Arial"/>
                <w:b/>
                <w:bCs/>
                <w:lang w:eastAsia="en-GB"/>
              </w:rPr>
            </w:pPr>
            <w:r w:rsidRPr="00E635DA">
              <w:rPr>
                <w:rFonts w:eastAsia="Times New Roman" w:cs="Arial"/>
                <w:lang w:eastAsia="en-GB"/>
              </w:rPr>
              <w:t>New or worsening seizures</w:t>
            </w:r>
          </w:p>
        </w:tc>
        <w:tc>
          <w:tcPr>
            <w:tcW w:w="5245" w:type="dxa"/>
          </w:tcPr>
          <w:p w14:paraId="399BD763" w14:textId="77777777" w:rsidR="00B53EFF" w:rsidRDefault="00B53EFF" w:rsidP="005B10D9">
            <w:pPr>
              <w:rPr>
                <w:rFonts w:eastAsia="Times New Roman" w:cs="Arial"/>
                <w:lang w:eastAsia="en-GB"/>
              </w:rPr>
            </w:pPr>
            <w:r w:rsidRPr="00E635DA">
              <w:rPr>
                <w:rFonts w:eastAsia="Times New Roman" w:cs="Arial"/>
                <w:lang w:eastAsia="en-GB"/>
              </w:rPr>
              <w:t>Stop dexamfetamine and discuss with specialist</w:t>
            </w:r>
            <w:r>
              <w:rPr>
                <w:rFonts w:eastAsia="Times New Roman" w:cs="Arial"/>
                <w:lang w:eastAsia="en-GB"/>
              </w:rPr>
              <w:t xml:space="preserve"> team</w:t>
            </w:r>
            <w:r w:rsidRPr="00E635DA">
              <w:rPr>
                <w:rFonts w:eastAsia="Times New Roman" w:cs="Arial"/>
                <w:lang w:eastAsia="en-GB"/>
              </w:rPr>
              <w:t>. Discontinuation may be indicated.</w:t>
            </w:r>
          </w:p>
        </w:tc>
      </w:tr>
      <w:tr w:rsidR="00B53EFF" w:rsidRPr="00F321FC" w14:paraId="3D8B3B81" w14:textId="77777777" w:rsidTr="005B10D9">
        <w:trPr>
          <w:cantSplit/>
          <w:trHeight w:val="48"/>
        </w:trPr>
        <w:tc>
          <w:tcPr>
            <w:tcW w:w="5245" w:type="dxa"/>
          </w:tcPr>
          <w:p w14:paraId="402EAAD2" w14:textId="77777777" w:rsidR="00B53EFF" w:rsidRPr="00E635DA" w:rsidRDefault="00B53EFF" w:rsidP="005B10D9">
            <w:pPr>
              <w:rPr>
                <w:rFonts w:eastAsia="Times New Roman" w:cs="Arial"/>
                <w:lang w:eastAsia="en-GB"/>
              </w:rPr>
            </w:pPr>
            <w:r>
              <w:rPr>
                <w:rFonts w:eastAsia="Times New Roman" w:cs="Arial"/>
                <w:lang w:eastAsia="en-GB"/>
              </w:rPr>
              <w:t>Headache, dizziness</w:t>
            </w:r>
          </w:p>
        </w:tc>
        <w:tc>
          <w:tcPr>
            <w:tcW w:w="5245" w:type="dxa"/>
          </w:tcPr>
          <w:p w14:paraId="595C1B2C" w14:textId="77777777" w:rsidR="00B53EFF" w:rsidRPr="00E635DA" w:rsidRDefault="00B53EFF" w:rsidP="005B10D9">
            <w:pPr>
              <w:rPr>
                <w:rFonts w:eastAsia="Times New Roman" w:cs="Arial"/>
                <w:lang w:eastAsia="en-GB"/>
              </w:rPr>
            </w:pPr>
            <w:r>
              <w:rPr>
                <w:rFonts w:eastAsia="Times New Roman" w:cs="Arial"/>
                <w:lang w:eastAsia="en-GB"/>
              </w:rPr>
              <w:t>Continue treatment unless severe. Discuss with specialist team if difficulty persists.</w:t>
            </w:r>
          </w:p>
        </w:tc>
      </w:tr>
      <w:tr w:rsidR="00B53EFF" w:rsidRPr="00F321FC" w14:paraId="5B5D64C2" w14:textId="77777777" w:rsidTr="005B10D9">
        <w:trPr>
          <w:cantSplit/>
          <w:trHeight w:val="48"/>
        </w:trPr>
        <w:tc>
          <w:tcPr>
            <w:tcW w:w="5245" w:type="dxa"/>
          </w:tcPr>
          <w:p w14:paraId="21769982" w14:textId="77777777" w:rsidR="00B53EFF" w:rsidRPr="00F321FC" w:rsidRDefault="00B53EFF" w:rsidP="005B10D9">
            <w:pPr>
              <w:rPr>
                <w:rFonts w:cs="Arial"/>
              </w:rPr>
            </w:pPr>
            <w:r w:rsidRPr="00E635DA">
              <w:rPr>
                <w:rFonts w:cs="Arial"/>
              </w:rPr>
              <w:t>Symptoms of serotonin syndrome, e.g. agitation, hallucinations, coma, tachycardia, labile blood pressure, hyperthermia, hyperreflexia, incoordination, rigidity, nausea, vomiting, diarrhoea</w:t>
            </w:r>
          </w:p>
        </w:tc>
        <w:tc>
          <w:tcPr>
            <w:tcW w:w="5245" w:type="dxa"/>
          </w:tcPr>
          <w:p w14:paraId="5DEBDB4E" w14:textId="77777777" w:rsidR="00B53EFF" w:rsidRPr="00E635DA" w:rsidRDefault="00B53EFF" w:rsidP="005B10D9">
            <w:pPr>
              <w:rPr>
                <w:rFonts w:cs="Arial"/>
              </w:rPr>
            </w:pPr>
            <w:r w:rsidRPr="00E635DA">
              <w:rPr>
                <w:rFonts w:cs="Arial"/>
              </w:rPr>
              <w:t xml:space="preserve">Discontinue dexamfetamine as soon as possible. Management depends on severity; use clinical judgement and seek advice if necessary. </w:t>
            </w:r>
          </w:p>
          <w:p w14:paraId="3C491953" w14:textId="77777777" w:rsidR="00B53EFF" w:rsidRPr="00F321FC" w:rsidRDefault="00B53EFF" w:rsidP="005B10D9">
            <w:pPr>
              <w:rPr>
                <w:rFonts w:cs="Arial"/>
              </w:rPr>
            </w:pPr>
            <w:r w:rsidRPr="00E635DA">
              <w:rPr>
                <w:rFonts w:eastAsia="Times New Roman" w:cs="Arial"/>
                <w:lang w:eastAsia="en-GB"/>
              </w:rPr>
              <w:t>Discuss with specialist team to determine whether dexamfetamine can be re-started.</w:t>
            </w:r>
          </w:p>
        </w:tc>
      </w:tr>
      <w:tr w:rsidR="00B53EFF" w:rsidRPr="00F321FC" w14:paraId="4284A62D" w14:textId="77777777" w:rsidTr="005B10D9">
        <w:trPr>
          <w:cantSplit/>
          <w:trHeight w:val="48"/>
        </w:trPr>
        <w:tc>
          <w:tcPr>
            <w:tcW w:w="5245" w:type="dxa"/>
          </w:tcPr>
          <w:p w14:paraId="28EF5DFD" w14:textId="77777777" w:rsidR="00B53EFF" w:rsidRPr="00F321FC" w:rsidRDefault="00B53EFF" w:rsidP="005B10D9">
            <w:pPr>
              <w:rPr>
                <w:rFonts w:cs="Arial"/>
              </w:rPr>
            </w:pPr>
            <w:r w:rsidRPr="00E635DA">
              <w:rPr>
                <w:rFonts w:eastAsia="Times New Roman" w:cs="Arial"/>
                <w:lang w:eastAsia="en-GB"/>
              </w:rPr>
              <w:t>Suspicion of abuse, misuse, or diversion</w:t>
            </w:r>
          </w:p>
        </w:tc>
        <w:tc>
          <w:tcPr>
            <w:tcW w:w="5245" w:type="dxa"/>
          </w:tcPr>
          <w:p w14:paraId="01F581E4" w14:textId="77777777" w:rsidR="00B53EFF" w:rsidRPr="00F321FC" w:rsidRDefault="00B53EFF" w:rsidP="005B10D9">
            <w:pPr>
              <w:rPr>
                <w:rFonts w:cs="Arial"/>
              </w:rPr>
            </w:pPr>
            <w:r w:rsidRPr="00E635DA">
              <w:rPr>
                <w:rFonts w:eastAsia="Times New Roman" w:cs="Arial"/>
                <w:lang w:eastAsia="en-GB"/>
              </w:rPr>
              <w:t>Discuss with specialist team</w:t>
            </w:r>
            <w:r>
              <w:rPr>
                <w:rFonts w:eastAsia="Times New Roman" w:cs="Arial"/>
                <w:lang w:eastAsia="en-GB"/>
              </w:rPr>
              <w:t>.</w:t>
            </w:r>
          </w:p>
        </w:tc>
      </w:tr>
    </w:tbl>
    <w:p w14:paraId="75E7D57A" w14:textId="77777777" w:rsidR="00B53EFF" w:rsidRDefault="00B53EFF" w:rsidP="00B53EFF"/>
    <w:p w14:paraId="59F5A4F3" w14:textId="77777777" w:rsidR="00B53EFF" w:rsidRDefault="00B53EFF" w:rsidP="00B53EF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B53EFF" w:rsidRPr="00F321FC" w14:paraId="1E6AF9A8" w14:textId="77777777" w:rsidTr="005B10D9">
        <w:tc>
          <w:tcPr>
            <w:tcW w:w="2268" w:type="dxa"/>
          </w:tcPr>
          <w:p w14:paraId="3FC5F364" w14:textId="77777777" w:rsidR="00B53EFF" w:rsidRDefault="00B53EFF" w:rsidP="005B10D9">
            <w:pPr>
              <w:pStyle w:val="Heading2"/>
              <w:outlineLvl w:val="1"/>
              <w:rPr>
                <w:rFonts w:cs="Arial"/>
              </w:rPr>
            </w:pPr>
            <w:bookmarkStart w:id="33" w:name="eleven_patient_advice"/>
            <w:bookmarkStart w:id="34" w:name="_Toc149231795"/>
            <w:r w:rsidRPr="00F321FC">
              <w:rPr>
                <w:rFonts w:cs="Arial"/>
              </w:rPr>
              <w:t>Advice to patients and carers</w:t>
            </w:r>
            <w:bookmarkEnd w:id="33"/>
            <w:bookmarkEnd w:id="34"/>
          </w:p>
          <w:p w14:paraId="2817197F" w14:textId="77777777" w:rsidR="00B53EFF" w:rsidRDefault="00B53EFF" w:rsidP="005B10D9"/>
          <w:p w14:paraId="1939F2A2" w14:textId="0C859D11" w:rsidR="00B53EFF" w:rsidRPr="005D79FA" w:rsidRDefault="00B53EFF" w:rsidP="005B10D9">
            <w:r w:rsidRPr="00F321FC">
              <w:rPr>
                <w:rFonts w:cs="Arial"/>
              </w:rPr>
              <w:t xml:space="preserve">The specialist will counsel the patient </w:t>
            </w:r>
            <w:r w:rsidR="0004411A" w:rsidRPr="00F321FC">
              <w:rPr>
                <w:rFonts w:cs="Arial"/>
              </w:rPr>
              <w:t>regarding</w:t>
            </w:r>
            <w:r w:rsidRPr="00F321FC">
              <w:rPr>
                <w:rFonts w:cs="Arial"/>
              </w:rPr>
              <w:t xml:space="preserve"> the benefits and risks of treatment and will provide the patient with any relevant information and advice, including patient information leaflets on individual drugs.</w:t>
            </w:r>
          </w:p>
        </w:tc>
        <w:tc>
          <w:tcPr>
            <w:tcW w:w="8193" w:type="dxa"/>
          </w:tcPr>
          <w:p w14:paraId="5F1DEDFE" w14:textId="77777777" w:rsidR="00B53EFF" w:rsidRPr="00FE4899" w:rsidRDefault="00B53EFF" w:rsidP="005B10D9">
            <w:pPr>
              <w:rPr>
                <w:rFonts w:cs="Arial"/>
                <w:b/>
              </w:rPr>
            </w:pPr>
            <w:r w:rsidRPr="00FE4899">
              <w:rPr>
                <w:rFonts w:cs="Arial"/>
                <w:b/>
              </w:rPr>
              <w:t xml:space="preserve">The patient/carer should be advised to report any of the following signs or symptoms to their primary care prescriber without delay:           </w:t>
            </w:r>
          </w:p>
          <w:p w14:paraId="1A400B82" w14:textId="77777777" w:rsidR="00B53EFF" w:rsidRPr="00A22723" w:rsidRDefault="00B53EFF" w:rsidP="00B53EFF">
            <w:pPr>
              <w:numPr>
                <w:ilvl w:val="0"/>
                <w:numId w:val="11"/>
              </w:numPr>
              <w:rPr>
                <w:rFonts w:cs="Arial"/>
              </w:rPr>
            </w:pPr>
            <w:r w:rsidRPr="00A22723">
              <w:rPr>
                <w:rFonts w:cs="Arial"/>
              </w:rPr>
              <w:t>New or worsening psychiatric symptoms (e.g.</w:t>
            </w:r>
            <w:r>
              <w:rPr>
                <w:rFonts w:cs="Arial"/>
              </w:rPr>
              <w:t xml:space="preserve"> paranoia, anxiety, depressive symptoms, agitation, </w:t>
            </w:r>
            <w:r w:rsidRPr="00A22723">
              <w:rPr>
                <w:rFonts w:cs="Arial"/>
              </w:rPr>
              <w:t xml:space="preserve">psychotic </w:t>
            </w:r>
            <w:r>
              <w:rPr>
                <w:rFonts w:cs="Arial"/>
              </w:rPr>
              <w:t xml:space="preserve">or manic </w:t>
            </w:r>
            <w:r w:rsidRPr="00A22723">
              <w:rPr>
                <w:rFonts w:cs="Arial"/>
              </w:rPr>
              <w:t>symptoms,</w:t>
            </w:r>
            <w:r>
              <w:rPr>
                <w:rFonts w:cs="Arial"/>
              </w:rPr>
              <w:t xml:space="preserve"> </w:t>
            </w:r>
            <w:r w:rsidRPr="00A22723">
              <w:rPr>
                <w:rFonts w:cs="Arial"/>
              </w:rPr>
              <w:t xml:space="preserve">aggressive or hostile behaviour, suicide-related behaviour (suicide attempts or suicidal ideation), motor or verbal tics. </w:t>
            </w:r>
          </w:p>
          <w:p w14:paraId="260632B9" w14:textId="77777777" w:rsidR="00B53EFF" w:rsidRPr="00FE4899" w:rsidRDefault="00B53EFF" w:rsidP="00B53EFF">
            <w:pPr>
              <w:numPr>
                <w:ilvl w:val="0"/>
                <w:numId w:val="10"/>
              </w:numPr>
              <w:rPr>
                <w:rFonts w:cs="Arial"/>
              </w:rPr>
            </w:pPr>
            <w:r>
              <w:rPr>
                <w:rFonts w:cs="Arial"/>
              </w:rPr>
              <w:t>Symptoms suggestive of cardiac disease (e.g. p</w:t>
            </w:r>
            <w:r w:rsidRPr="00FE4899">
              <w:rPr>
                <w:rFonts w:cs="Arial"/>
              </w:rPr>
              <w:t xml:space="preserve">alpitations, </w:t>
            </w:r>
            <w:r>
              <w:rPr>
                <w:rFonts w:cs="Arial"/>
              </w:rPr>
              <w:t xml:space="preserve">exertional </w:t>
            </w:r>
            <w:r w:rsidRPr="00FE4899">
              <w:rPr>
                <w:rFonts w:cs="Arial"/>
              </w:rPr>
              <w:t>chest pain</w:t>
            </w:r>
            <w:r>
              <w:rPr>
                <w:rFonts w:cs="Arial"/>
              </w:rPr>
              <w:t xml:space="preserve">, unexplained </w:t>
            </w:r>
            <w:r w:rsidRPr="00FE4899">
              <w:rPr>
                <w:rFonts w:cs="Arial"/>
              </w:rPr>
              <w:t>syncope</w:t>
            </w:r>
            <w:r>
              <w:rPr>
                <w:rFonts w:cs="Arial"/>
              </w:rPr>
              <w:t>, or dyspnoea).</w:t>
            </w:r>
          </w:p>
          <w:p w14:paraId="56D4BB66" w14:textId="77777777" w:rsidR="00B53EFF" w:rsidRPr="00FE4899" w:rsidRDefault="00B53EFF" w:rsidP="00B53EFF">
            <w:pPr>
              <w:numPr>
                <w:ilvl w:val="0"/>
                <w:numId w:val="10"/>
              </w:numPr>
              <w:rPr>
                <w:rFonts w:cs="Arial"/>
              </w:rPr>
            </w:pPr>
            <w:r>
              <w:rPr>
                <w:rFonts w:cs="Arial"/>
              </w:rPr>
              <w:t xml:space="preserve">New or worsening neurological </w:t>
            </w:r>
            <w:r w:rsidRPr="00FE4899">
              <w:rPr>
                <w:rFonts w:cs="Arial"/>
              </w:rPr>
              <w:t>symptoms</w:t>
            </w:r>
            <w:r>
              <w:rPr>
                <w:rFonts w:cs="Arial"/>
              </w:rPr>
              <w:t xml:space="preserve"> (e.g. </w:t>
            </w:r>
            <w:r w:rsidRPr="00FE4899">
              <w:rPr>
                <w:rFonts w:cs="Arial"/>
              </w:rPr>
              <w:t xml:space="preserve">severe headache, numbness, weakness, paralysis, </w:t>
            </w:r>
            <w:r>
              <w:rPr>
                <w:rFonts w:cs="Arial"/>
              </w:rPr>
              <w:t xml:space="preserve">or </w:t>
            </w:r>
            <w:r w:rsidRPr="00FE4899">
              <w:rPr>
                <w:rFonts w:cs="Arial"/>
              </w:rPr>
              <w:t>impairment of coordination, vision, speech, language, or memory</w:t>
            </w:r>
            <w:r>
              <w:rPr>
                <w:rFonts w:cs="Arial"/>
              </w:rPr>
              <w:t>).</w:t>
            </w:r>
          </w:p>
          <w:p w14:paraId="3A2609E1" w14:textId="77777777" w:rsidR="00B53EFF" w:rsidRPr="00FE4899" w:rsidRDefault="00B53EFF" w:rsidP="00B53EFF">
            <w:pPr>
              <w:numPr>
                <w:ilvl w:val="0"/>
                <w:numId w:val="10"/>
              </w:numPr>
              <w:rPr>
                <w:rFonts w:cs="Arial"/>
              </w:rPr>
            </w:pPr>
            <w:r>
              <w:rPr>
                <w:rFonts w:cs="Arial"/>
              </w:rPr>
              <w:t>Symptoms suggestive of hepatic injury (e.g. new onset severe or persistent a</w:t>
            </w:r>
            <w:r w:rsidRPr="00FE4899">
              <w:rPr>
                <w:rFonts w:cs="Arial"/>
              </w:rPr>
              <w:t xml:space="preserve">bdominal pain, </w:t>
            </w:r>
            <w:r>
              <w:rPr>
                <w:rFonts w:cs="Arial"/>
              </w:rPr>
              <w:t xml:space="preserve">unexplained nausea, </w:t>
            </w:r>
            <w:r w:rsidRPr="00FE4899">
              <w:rPr>
                <w:rFonts w:cs="Arial"/>
              </w:rPr>
              <w:t>malaise, jaundice or darkening of urine</w:t>
            </w:r>
            <w:r>
              <w:rPr>
                <w:rFonts w:cs="Arial"/>
              </w:rPr>
              <w:t>).</w:t>
            </w:r>
          </w:p>
          <w:p w14:paraId="6055BDB3" w14:textId="77777777" w:rsidR="00B53EFF" w:rsidRDefault="00B53EFF" w:rsidP="00B53EFF">
            <w:pPr>
              <w:numPr>
                <w:ilvl w:val="0"/>
                <w:numId w:val="10"/>
              </w:numPr>
              <w:rPr>
                <w:rFonts w:cs="Arial"/>
              </w:rPr>
            </w:pPr>
            <w:r w:rsidRPr="00FE4899">
              <w:rPr>
                <w:rFonts w:cs="Arial"/>
              </w:rPr>
              <w:t>Skin rashes, or bruising easily</w:t>
            </w:r>
          </w:p>
          <w:p w14:paraId="545B685F" w14:textId="77777777" w:rsidR="00B53EFF" w:rsidRPr="00FE4899" w:rsidRDefault="00B53EFF" w:rsidP="00B53EFF">
            <w:pPr>
              <w:numPr>
                <w:ilvl w:val="0"/>
                <w:numId w:val="10"/>
              </w:numPr>
              <w:rPr>
                <w:rFonts w:cs="Arial"/>
              </w:rPr>
            </w:pPr>
            <w:r>
              <w:rPr>
                <w:rFonts w:cs="Arial"/>
              </w:rPr>
              <w:t>Any visual changes such as difficulty with accommodation or blurring of vision.</w:t>
            </w:r>
          </w:p>
          <w:p w14:paraId="51BFF760" w14:textId="2F8F7A56" w:rsidR="00B53EFF" w:rsidRPr="00FE4899" w:rsidRDefault="00B53EFF" w:rsidP="00B53EFF">
            <w:pPr>
              <w:numPr>
                <w:ilvl w:val="0"/>
                <w:numId w:val="10"/>
              </w:numPr>
              <w:rPr>
                <w:rFonts w:cs="Arial"/>
              </w:rPr>
            </w:pPr>
            <w:r w:rsidRPr="00FE4899">
              <w:rPr>
                <w:rFonts w:cs="Arial"/>
              </w:rPr>
              <w:t xml:space="preserve">If they suspect they may be </w:t>
            </w:r>
            <w:r w:rsidR="00634C06" w:rsidRPr="00FE4899">
              <w:rPr>
                <w:rFonts w:cs="Arial"/>
              </w:rPr>
              <w:t>pregnant or</w:t>
            </w:r>
            <w:r w:rsidRPr="00FE4899">
              <w:rPr>
                <w:rFonts w:cs="Arial"/>
              </w:rPr>
              <w:t xml:space="preserve"> are planning a pregnancy. Patients of childbearing potential should use appropriate </w:t>
            </w:r>
            <w:r w:rsidR="00634C06" w:rsidRPr="00FE4899">
              <w:rPr>
                <w:rFonts w:cs="Arial"/>
              </w:rPr>
              <w:t>contraception and</w:t>
            </w:r>
            <w:r w:rsidRPr="00FE4899">
              <w:rPr>
                <w:rFonts w:cs="Arial"/>
              </w:rPr>
              <w:t xml:space="preserve"> take a pregnancy test if they think there is a possibility they could be pregnant.</w:t>
            </w:r>
          </w:p>
          <w:p w14:paraId="4C82092C" w14:textId="77777777" w:rsidR="00B53EFF" w:rsidRDefault="00B53EFF" w:rsidP="005B10D9">
            <w:pPr>
              <w:rPr>
                <w:rFonts w:cs="Arial"/>
              </w:rPr>
            </w:pPr>
          </w:p>
          <w:p w14:paraId="33A6BB05" w14:textId="77777777" w:rsidR="00B53EFF" w:rsidRPr="00F34C5E" w:rsidRDefault="00B53EFF" w:rsidP="005B10D9">
            <w:pPr>
              <w:pStyle w:val="Heading4"/>
              <w:outlineLvl w:val="3"/>
            </w:pPr>
            <w:r w:rsidRPr="00F34C5E">
              <w:t>The patient should be advised:</w:t>
            </w:r>
          </w:p>
          <w:p w14:paraId="1E618716" w14:textId="7DF864A9" w:rsidR="00B53EFF" w:rsidRPr="00FE4899" w:rsidRDefault="00B53EFF" w:rsidP="00B53EFF">
            <w:pPr>
              <w:numPr>
                <w:ilvl w:val="0"/>
                <w:numId w:val="10"/>
              </w:numPr>
              <w:rPr>
                <w:rFonts w:cs="Arial"/>
              </w:rPr>
            </w:pPr>
            <w:r w:rsidRPr="00FE4899">
              <w:rPr>
                <w:rFonts w:cs="Arial"/>
              </w:rPr>
              <w:t xml:space="preserve">Attend regularly for monitoring and review appointments with primary care and </w:t>
            </w:r>
            <w:r w:rsidR="00634C06" w:rsidRPr="00FE4899">
              <w:rPr>
                <w:rFonts w:cs="Arial"/>
              </w:rPr>
              <w:t>specialist and</w:t>
            </w:r>
            <w:r w:rsidRPr="00FE4899">
              <w:rPr>
                <w:rFonts w:cs="Arial"/>
              </w:rPr>
              <w:t xml:space="preserve"> keep contact details up to date with both prescribers. It may not be safe to continue prescribing without regular review, and patients </w:t>
            </w:r>
            <w:r w:rsidRPr="00FE4899">
              <w:rPr>
                <w:rFonts w:cs="Arial"/>
              </w:rPr>
              <w:lastRenderedPageBreak/>
              <w:t>should be aware that their medicines could be stopped if they do not attend appointments.</w:t>
            </w:r>
          </w:p>
          <w:p w14:paraId="1E88096C" w14:textId="77777777" w:rsidR="00B53EFF" w:rsidRPr="00D91975" w:rsidRDefault="00B53EFF" w:rsidP="00B53EFF">
            <w:pPr>
              <w:numPr>
                <w:ilvl w:val="0"/>
                <w:numId w:val="11"/>
              </w:numPr>
              <w:rPr>
                <w:rFonts w:cs="Arial"/>
              </w:rPr>
            </w:pPr>
            <w:r>
              <w:rPr>
                <w:rFonts w:cs="Arial"/>
              </w:rPr>
              <w:t xml:space="preserve">Not to drive, cycle, or operate machines if dexamfetamine affects their ability to do so safely </w:t>
            </w:r>
            <w:r w:rsidRPr="005B5B81">
              <w:rPr>
                <w:rFonts w:cs="Arial"/>
              </w:rPr>
              <w:t xml:space="preserve">e.g. by causing dizziness, drowsiness, or </w:t>
            </w:r>
            <w:r>
              <w:rPr>
                <w:rFonts w:cs="Arial"/>
              </w:rPr>
              <w:t xml:space="preserve">visual disturbances. </w:t>
            </w:r>
            <w:r w:rsidRPr="00D91975">
              <w:rPr>
                <w:rFonts w:cs="Arial"/>
              </w:rPr>
              <w:t xml:space="preserve">For information on 2015 legislation regarding driving whilst taking certain controlled drugs, including amfetamines, see </w:t>
            </w:r>
            <w:hyperlink r:id="rId29" w:history="1">
              <w:r w:rsidRPr="00D91975">
                <w:rPr>
                  <w:rStyle w:val="Hyperlink"/>
                  <w:rFonts w:cs="Arial"/>
                </w:rPr>
                <w:t>drugs and driving: the law</w:t>
              </w:r>
            </w:hyperlink>
            <w:r w:rsidRPr="00D91975">
              <w:rPr>
                <w:rFonts w:cs="Arial"/>
                <w:u w:val="single"/>
              </w:rPr>
              <w:t xml:space="preserve">. </w:t>
            </w:r>
            <w:r w:rsidRPr="00D91975">
              <w:rPr>
                <w:rFonts w:cs="Arial"/>
              </w:rPr>
              <w:t xml:space="preserve">People who drive must inform the DVLA if their ADHD, narcolepsy or medicines affect their ability to drive safely. See </w:t>
            </w:r>
            <w:hyperlink r:id="rId30" w:history="1">
              <w:r w:rsidRPr="00D91975">
                <w:rPr>
                  <w:rStyle w:val="Hyperlink"/>
                  <w:rFonts w:cs="Arial"/>
                </w:rPr>
                <w:t>https://www.gov.uk/adhd-and-driving</w:t>
              </w:r>
            </w:hyperlink>
            <w:r w:rsidRPr="00D91975">
              <w:rPr>
                <w:rFonts w:cs="Arial"/>
              </w:rPr>
              <w:t xml:space="preserve"> or </w:t>
            </w:r>
            <w:hyperlink r:id="rId31" w:history="1">
              <w:r w:rsidRPr="00D91975">
                <w:rPr>
                  <w:rStyle w:val="Hyperlink"/>
                  <w:rFonts w:cs="Arial"/>
                </w:rPr>
                <w:t>https://www.gov.uk/narcolepsy-and-driving</w:t>
              </w:r>
            </w:hyperlink>
            <w:r w:rsidRPr="00D91975">
              <w:rPr>
                <w:rFonts w:cs="Arial"/>
              </w:rPr>
              <w:t xml:space="preserve">. </w:t>
            </w:r>
          </w:p>
          <w:p w14:paraId="63DE3113" w14:textId="77777777" w:rsidR="00B53EFF" w:rsidRPr="00FE4899" w:rsidRDefault="00B53EFF" w:rsidP="00B53EFF">
            <w:pPr>
              <w:numPr>
                <w:ilvl w:val="0"/>
                <w:numId w:val="10"/>
              </w:numPr>
              <w:rPr>
                <w:rFonts w:cs="Arial"/>
              </w:rPr>
            </w:pPr>
            <w:r w:rsidRPr="00FE4899">
              <w:rPr>
                <w:rFonts w:cs="Arial"/>
              </w:rPr>
              <w:t>Avoid alcohol while taking dexamfetamine, as it may make some side effects worse. Avoid recreational drugs. Due to the risks of depression, over-activity, extreme fatigue as well as changes in the EEG during sleep, abrupt withdrawal after a prolonged period of intake of high doses of dexamfetamine should be avoided. Patients wishing to reduce their dose or stop dexamfetamine treatment should discuss with their specialist before doing so.</w:t>
            </w:r>
          </w:p>
          <w:p w14:paraId="5E0D929F" w14:textId="68B14B24" w:rsidR="00B53EFF" w:rsidRPr="00FE4899" w:rsidRDefault="00B53EFF" w:rsidP="00B53EFF">
            <w:pPr>
              <w:numPr>
                <w:ilvl w:val="0"/>
                <w:numId w:val="10"/>
              </w:numPr>
              <w:rPr>
                <w:rFonts w:cs="Arial"/>
              </w:rPr>
            </w:pPr>
            <w:r w:rsidRPr="00FE4899">
              <w:rPr>
                <w:rFonts w:cs="Arial"/>
              </w:rPr>
              <w:t xml:space="preserve">Dexamfetamine is a schedule 2 controlled drug. Patients may be required to prove their identity when collecting </w:t>
            </w:r>
            <w:r w:rsidR="00634C06" w:rsidRPr="00FE4899">
              <w:rPr>
                <w:rFonts w:cs="Arial"/>
              </w:rPr>
              <w:t>prescriptions and</w:t>
            </w:r>
            <w:r w:rsidRPr="00FE4899">
              <w:rPr>
                <w:rFonts w:cs="Arial"/>
              </w:rPr>
              <w:t xml:space="preserve"> should store dexamfetamine safely and securely. It must not be shared with anyone else. There are restrictions on travelling with controlled drugs: see </w:t>
            </w:r>
            <w:hyperlink r:id="rId32" w:history="1">
              <w:r w:rsidRPr="007F1CD2">
                <w:rPr>
                  <w:rStyle w:val="Hyperlink"/>
                  <w:rFonts w:cs="Arial"/>
                </w:rPr>
                <w:t>https://www.gov.uk/guidance/controlled-drugs-personal-licences</w:t>
              </w:r>
            </w:hyperlink>
            <w:r w:rsidRPr="00FE4899">
              <w:rPr>
                <w:rFonts w:cs="Arial"/>
              </w:rPr>
              <w:t>.</w:t>
            </w:r>
          </w:p>
          <w:p w14:paraId="49BECD1B" w14:textId="77777777" w:rsidR="00B53EFF" w:rsidRPr="00F34C5E" w:rsidRDefault="00B53EFF" w:rsidP="005B10D9">
            <w:pPr>
              <w:rPr>
                <w:rFonts w:cs="Arial"/>
              </w:rPr>
            </w:pPr>
          </w:p>
          <w:p w14:paraId="37CF5B80" w14:textId="77777777" w:rsidR="00B53EFF" w:rsidRPr="00F34C5E" w:rsidRDefault="00B53EFF" w:rsidP="005B10D9">
            <w:pPr>
              <w:rPr>
                <w:rFonts w:cs="Arial"/>
              </w:rPr>
            </w:pPr>
            <w:r w:rsidRPr="00F34C5E">
              <w:rPr>
                <w:rStyle w:val="Heading4Char"/>
              </w:rPr>
              <w:t>Patient information</w:t>
            </w:r>
            <w:r w:rsidRPr="00F34C5E">
              <w:rPr>
                <w:rFonts w:cs="Arial"/>
              </w:rPr>
              <w:t>:</w:t>
            </w:r>
          </w:p>
          <w:p w14:paraId="28F61D69" w14:textId="77777777" w:rsidR="00B53EFF" w:rsidRPr="007A68D7" w:rsidRDefault="00B53EFF" w:rsidP="00B53EFF">
            <w:pPr>
              <w:numPr>
                <w:ilvl w:val="0"/>
                <w:numId w:val="12"/>
              </w:numPr>
              <w:rPr>
                <w:rFonts w:cs="Arial"/>
              </w:rPr>
            </w:pPr>
            <w:r w:rsidRPr="007A68D7">
              <w:rPr>
                <w:rFonts w:cs="Arial"/>
              </w:rPr>
              <w:t xml:space="preserve">Royal College of Psychiatrists – ADHD in adults. </w:t>
            </w:r>
            <w:hyperlink r:id="rId33" w:history="1">
              <w:r w:rsidRPr="007A68D7">
                <w:rPr>
                  <w:rStyle w:val="Hyperlink"/>
                  <w:rFonts w:cs="Arial"/>
                </w:rPr>
                <w:t>https://www.rcpsych.ac.uk/mental-health/problems-disorders/adhd-in-adults</w:t>
              </w:r>
            </w:hyperlink>
            <w:r w:rsidRPr="007A68D7">
              <w:rPr>
                <w:rFonts w:cs="Arial"/>
              </w:rPr>
              <w:t xml:space="preserve"> </w:t>
            </w:r>
          </w:p>
          <w:p w14:paraId="04D30BCE" w14:textId="09CEDBA6" w:rsidR="00B53EFF" w:rsidRDefault="00B53EFF" w:rsidP="00B53EFF">
            <w:pPr>
              <w:numPr>
                <w:ilvl w:val="0"/>
                <w:numId w:val="12"/>
              </w:numPr>
              <w:rPr>
                <w:rFonts w:cs="Arial"/>
              </w:rPr>
            </w:pPr>
            <w:r w:rsidRPr="007A68D7">
              <w:rPr>
                <w:rFonts w:cs="Arial"/>
              </w:rPr>
              <w:t xml:space="preserve">NHS – Attention </w:t>
            </w:r>
            <w:r w:rsidR="00634C06">
              <w:rPr>
                <w:rFonts w:cs="Arial"/>
              </w:rPr>
              <w:t>D</w:t>
            </w:r>
            <w:r w:rsidRPr="007A68D7">
              <w:rPr>
                <w:rFonts w:cs="Arial"/>
              </w:rPr>
              <w:t xml:space="preserve">eficit </w:t>
            </w:r>
            <w:r w:rsidR="00634C06">
              <w:rPr>
                <w:rFonts w:cs="Arial"/>
              </w:rPr>
              <w:t>H</w:t>
            </w:r>
            <w:r w:rsidRPr="007A68D7">
              <w:rPr>
                <w:rFonts w:cs="Arial"/>
              </w:rPr>
              <w:t xml:space="preserve">yperactivity </w:t>
            </w:r>
            <w:r w:rsidR="00634C06">
              <w:rPr>
                <w:rFonts w:cs="Arial"/>
              </w:rPr>
              <w:t>D</w:t>
            </w:r>
            <w:r w:rsidRPr="007A68D7">
              <w:rPr>
                <w:rFonts w:cs="Arial"/>
              </w:rPr>
              <w:t xml:space="preserve">isorder. </w:t>
            </w:r>
            <w:hyperlink r:id="rId34" w:history="1">
              <w:r w:rsidRPr="007A68D7">
                <w:rPr>
                  <w:rStyle w:val="Hyperlink"/>
                  <w:rFonts w:cs="Arial"/>
                </w:rPr>
                <w:t>https://www.nhs.uk/conditions/attention-deficit-hyperactivity-disorder-adhd/</w:t>
              </w:r>
            </w:hyperlink>
            <w:r w:rsidRPr="007A68D7">
              <w:rPr>
                <w:rFonts w:cs="Arial"/>
              </w:rPr>
              <w:t xml:space="preserve"> </w:t>
            </w:r>
          </w:p>
          <w:p w14:paraId="2F789C54" w14:textId="77777777" w:rsidR="00B53EFF" w:rsidRPr="007A68D7" w:rsidRDefault="00B53EFF" w:rsidP="00B53EFF">
            <w:pPr>
              <w:numPr>
                <w:ilvl w:val="0"/>
                <w:numId w:val="12"/>
              </w:numPr>
              <w:rPr>
                <w:rFonts w:cs="Arial"/>
                <w:b/>
                <w:u w:val="single"/>
              </w:rPr>
            </w:pPr>
            <w:r w:rsidRPr="007A68D7">
              <w:rPr>
                <w:rFonts w:cs="Arial"/>
              </w:rPr>
              <w:t xml:space="preserve">Narcolepsy UK – </w:t>
            </w:r>
            <w:hyperlink r:id="rId35" w:history="1">
              <w:r w:rsidRPr="000D18D7">
                <w:rPr>
                  <w:rStyle w:val="Hyperlink"/>
                  <w:rFonts w:cs="Arial"/>
                </w:rPr>
                <w:t>https://www.narcolepsy.org.uk/</w:t>
              </w:r>
            </w:hyperlink>
            <w:r>
              <w:rPr>
                <w:rFonts w:cs="Arial"/>
              </w:rPr>
              <w:t xml:space="preserve"> </w:t>
            </w:r>
          </w:p>
          <w:p w14:paraId="411208B9" w14:textId="77777777" w:rsidR="00B53EFF" w:rsidRPr="00E766A6" w:rsidRDefault="00B53EFF" w:rsidP="00B53EFF">
            <w:pPr>
              <w:numPr>
                <w:ilvl w:val="0"/>
                <w:numId w:val="12"/>
              </w:numPr>
              <w:rPr>
                <w:rStyle w:val="Hyperlink"/>
                <w:rFonts w:cs="Arial"/>
                <w:b/>
              </w:rPr>
            </w:pPr>
            <w:r w:rsidRPr="007A68D7">
              <w:rPr>
                <w:rFonts w:cs="Arial"/>
                <w:bCs/>
              </w:rPr>
              <w:t>NHS – Narcolepsy -</w:t>
            </w:r>
            <w:r w:rsidRPr="007A68D7">
              <w:rPr>
                <w:rFonts w:cs="Arial"/>
                <w:bCs/>
                <w:u w:val="single"/>
              </w:rPr>
              <w:t xml:space="preserve"> </w:t>
            </w:r>
            <w:hyperlink r:id="rId36" w:history="1">
              <w:r w:rsidRPr="007A68D7">
                <w:rPr>
                  <w:rStyle w:val="Hyperlink"/>
                  <w:rFonts w:cs="Arial"/>
                  <w:bCs/>
                </w:rPr>
                <w:t>https://www.nhs.uk/conditions/narcolepsy/</w:t>
              </w:r>
            </w:hyperlink>
          </w:p>
          <w:p w14:paraId="6BE5829D" w14:textId="77777777" w:rsidR="00B53EFF" w:rsidRDefault="00B53EFF" w:rsidP="005B10D9">
            <w:pPr>
              <w:rPr>
                <w:rFonts w:cs="Arial"/>
                <w:bCs/>
              </w:rPr>
            </w:pPr>
          </w:p>
          <w:p w14:paraId="5ED09FF8" w14:textId="77777777" w:rsidR="00B53EFF" w:rsidRPr="00E766A6" w:rsidRDefault="00B53EFF" w:rsidP="005B10D9">
            <w:pPr>
              <w:rPr>
                <w:rFonts w:cs="Arial"/>
                <w:b/>
                <w:u w:val="single"/>
              </w:rPr>
            </w:pPr>
            <w:r w:rsidRPr="00B42622">
              <w:rPr>
                <w:rFonts w:cs="Arial"/>
                <w:b/>
              </w:rPr>
              <w:t>Patient information leaflets (ADHD) are also available from:</w:t>
            </w:r>
          </w:p>
          <w:p w14:paraId="0495CC55" w14:textId="77777777" w:rsidR="00B53EFF" w:rsidRPr="00E766A6" w:rsidRDefault="00E83E92" w:rsidP="005B10D9">
            <w:pPr>
              <w:rPr>
                <w:rFonts w:cs="Arial"/>
                <w:bCs/>
                <w:u w:val="single"/>
              </w:rPr>
            </w:pPr>
            <w:hyperlink r:id="rId37" w:anchor="about-medicine" w:history="1">
              <w:r w:rsidR="00B53EFF" w:rsidRPr="00E766A6">
                <w:rPr>
                  <w:rStyle w:val="Hyperlink"/>
                  <w:rFonts w:cs="Arial"/>
                  <w:bCs/>
                </w:rPr>
                <w:t>https://www.medicines.org.uk/emc/product/7404/rmms#about-medicine</w:t>
              </w:r>
            </w:hyperlink>
          </w:p>
          <w:p w14:paraId="01CC8730" w14:textId="77777777" w:rsidR="00B53EFF" w:rsidRPr="00B42622" w:rsidRDefault="00E83E92" w:rsidP="005B10D9">
            <w:pPr>
              <w:rPr>
                <w:rFonts w:cs="Arial"/>
                <w:b/>
              </w:rPr>
            </w:pPr>
            <w:hyperlink r:id="rId38" w:history="1">
              <w:r w:rsidR="00B53EFF" w:rsidRPr="00B42622">
                <w:rPr>
                  <w:rStyle w:val="Hyperlink"/>
                  <w:rFonts w:cs="Arial"/>
                  <w:bCs/>
                </w:rPr>
                <w:t>https://www.medicines.org.uk/emc/search?q=dexamfetamine</w:t>
              </w:r>
            </w:hyperlink>
            <w:r w:rsidR="00B53EFF">
              <w:rPr>
                <w:rFonts w:cs="Arial"/>
                <w:bCs/>
              </w:rPr>
              <w:t xml:space="preserve"> </w:t>
            </w:r>
          </w:p>
        </w:tc>
      </w:tr>
      <w:tr w:rsidR="00B53EFF" w:rsidRPr="00F321FC" w14:paraId="77D0C5D2" w14:textId="77777777" w:rsidTr="005B10D9">
        <w:tc>
          <w:tcPr>
            <w:tcW w:w="2268" w:type="dxa"/>
          </w:tcPr>
          <w:p w14:paraId="08F864E0" w14:textId="77777777" w:rsidR="00B53EFF" w:rsidRDefault="00B53EFF" w:rsidP="005B10D9">
            <w:pPr>
              <w:pStyle w:val="Heading2"/>
              <w:outlineLvl w:val="1"/>
              <w:rPr>
                <w:rFonts w:cs="Arial"/>
              </w:rPr>
            </w:pPr>
            <w:bookmarkStart w:id="35" w:name="_Pregnancy,_paternal_exposure"/>
            <w:bookmarkStart w:id="36" w:name="twelve_pregnancy"/>
            <w:bookmarkStart w:id="37" w:name="_Toc149231796"/>
            <w:bookmarkEnd w:id="35"/>
            <w:r w:rsidRPr="00F321FC">
              <w:rPr>
                <w:rFonts w:cs="Arial"/>
              </w:rPr>
              <w:lastRenderedPageBreak/>
              <w:t>Pregnancy</w:t>
            </w:r>
            <w:r>
              <w:rPr>
                <w:rFonts w:cs="Arial"/>
              </w:rPr>
              <w:t>, paternal exposure</w:t>
            </w:r>
            <w:r w:rsidRPr="00F321FC">
              <w:rPr>
                <w:rFonts w:cs="Arial"/>
              </w:rPr>
              <w:t xml:space="preserve"> and breastfeeding</w:t>
            </w:r>
            <w:bookmarkEnd w:id="36"/>
            <w:bookmarkEnd w:id="37"/>
          </w:p>
          <w:p w14:paraId="3C428A64" w14:textId="77777777" w:rsidR="00B53EFF" w:rsidRDefault="00B53EFF" w:rsidP="005B10D9"/>
          <w:p w14:paraId="5FC3EDD3" w14:textId="77777777" w:rsidR="00B53EFF" w:rsidRPr="005D79FA" w:rsidRDefault="00B53EFF" w:rsidP="005B10D9"/>
        </w:tc>
        <w:tc>
          <w:tcPr>
            <w:tcW w:w="8193" w:type="dxa"/>
          </w:tcPr>
          <w:p w14:paraId="7A87AD23" w14:textId="77777777" w:rsidR="00B53EFF" w:rsidRDefault="00B53EFF" w:rsidP="005B10D9">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420A10B9" w14:textId="77777777" w:rsidR="00B53EFF" w:rsidRDefault="00B53EFF" w:rsidP="005B10D9">
            <w:pPr>
              <w:rPr>
                <w:rFonts w:cs="Arial"/>
              </w:rPr>
            </w:pPr>
          </w:p>
          <w:p w14:paraId="17307089" w14:textId="77777777" w:rsidR="00B53EFF" w:rsidRPr="00F34C5E" w:rsidRDefault="00B53EFF" w:rsidP="005B10D9">
            <w:pPr>
              <w:rPr>
                <w:rFonts w:cs="Arial"/>
              </w:rPr>
            </w:pPr>
            <w:r w:rsidRPr="007A56FB">
              <w:rPr>
                <w:b/>
                <w:bCs/>
              </w:rPr>
              <w:t>Pregnancy</w:t>
            </w:r>
            <w:r w:rsidRPr="00F34C5E">
              <w:rPr>
                <w:rFonts w:cs="Arial"/>
              </w:rPr>
              <w:t>:</w:t>
            </w:r>
          </w:p>
          <w:p w14:paraId="3859FDC1" w14:textId="77777777" w:rsidR="00B53EFF" w:rsidRPr="007A68D7" w:rsidRDefault="00B53EFF" w:rsidP="005B10D9">
            <w:pPr>
              <w:rPr>
                <w:rFonts w:cs="Arial"/>
              </w:rPr>
            </w:pPr>
            <w:r>
              <w:rPr>
                <w:rFonts w:cs="Arial"/>
              </w:rPr>
              <w:t>Manufacturers of d</w:t>
            </w:r>
            <w:r w:rsidRPr="007A68D7">
              <w:rPr>
                <w:rFonts w:cs="Arial"/>
              </w:rPr>
              <w:t>examfetamine recommend</w:t>
            </w:r>
            <w:r>
              <w:rPr>
                <w:rFonts w:cs="Arial"/>
              </w:rPr>
              <w:t xml:space="preserve"> against</w:t>
            </w:r>
            <w:r w:rsidRPr="007A68D7">
              <w:rPr>
                <w:rFonts w:cs="Arial"/>
              </w:rPr>
              <w:t xml:space="preserve"> use during pregnancy</w:t>
            </w:r>
            <w:r>
              <w:rPr>
                <w:rFonts w:cs="Arial"/>
              </w:rPr>
              <w:t>.</w:t>
            </w:r>
            <w:r w:rsidRPr="007A68D7">
              <w:rPr>
                <w:rFonts w:cs="Arial"/>
              </w:rPr>
              <w:t xml:space="preserve"> </w:t>
            </w:r>
            <w:r w:rsidRPr="00571ADE">
              <w:rPr>
                <w:rFonts w:cs="Arial"/>
              </w:rPr>
              <w:t xml:space="preserve">Limited safety data suggest that use of therapeutic amfetamines in early pregnancy is not associated with an increased risk of malformations, however their impact on fetal growth later in pregnancy is unknown. There is evidence suggesting a possible small increased risk of preterm delivery, which may be further increased with use in later pregnancy. Other possible associations such as placental abruption, preeclampsia, low Apgar scores and the requirement for neonatal resuscitation and admission have also been noted. Given the CNS stimulant properties of amfetamines, there is also a possibility of neonatal withdrawal and associated complications. </w:t>
            </w:r>
          </w:p>
          <w:p w14:paraId="6F68A19D" w14:textId="77777777" w:rsidR="00B53EFF" w:rsidRDefault="00B53EFF" w:rsidP="005B10D9">
            <w:pPr>
              <w:rPr>
                <w:rFonts w:cs="Arial"/>
              </w:rPr>
            </w:pPr>
            <w:r w:rsidRPr="007A68D7">
              <w:rPr>
                <w:rFonts w:cs="Arial"/>
              </w:rPr>
              <w:lastRenderedPageBreak/>
              <w:t xml:space="preserve">If a patient becomes pregnant or is planning a pregnancy during treatment they should discuss treatment options with their specialist. The specialist will reassume prescribing responsibility, ending the shared care agreement. </w:t>
            </w:r>
          </w:p>
          <w:p w14:paraId="1C0CEF56" w14:textId="77777777" w:rsidR="00B53EFF" w:rsidRDefault="00B53EFF" w:rsidP="005B10D9">
            <w:pPr>
              <w:rPr>
                <w:rFonts w:cs="Arial"/>
              </w:rPr>
            </w:pPr>
          </w:p>
          <w:p w14:paraId="37466DEA" w14:textId="77777777" w:rsidR="00B53EFF" w:rsidRDefault="00B53EFF" w:rsidP="005B10D9">
            <w:pPr>
              <w:rPr>
                <w:rStyle w:val="Hyperlink"/>
                <w:rFonts w:cs="Arial"/>
              </w:rPr>
            </w:pPr>
            <w:r>
              <w:rPr>
                <w:rFonts w:cs="Arial"/>
              </w:rPr>
              <w:t>Information for h</w:t>
            </w:r>
            <w:r w:rsidRPr="007A68D7">
              <w:rPr>
                <w:rFonts w:cs="Arial"/>
              </w:rPr>
              <w:t>ealthcare professional</w:t>
            </w:r>
            <w:r>
              <w:rPr>
                <w:rFonts w:cs="Arial"/>
              </w:rPr>
              <w:t>s</w:t>
            </w:r>
            <w:r w:rsidRPr="007A68D7">
              <w:rPr>
                <w:rFonts w:cs="Arial"/>
              </w:rPr>
              <w:t xml:space="preserve">: </w:t>
            </w:r>
            <w:hyperlink r:id="rId39" w:history="1">
              <w:r w:rsidRPr="00E91932">
                <w:rPr>
                  <w:rStyle w:val="Hyperlink"/>
                </w:rPr>
                <w:t>UK Teratology Information Service</w:t>
              </w:r>
            </w:hyperlink>
          </w:p>
          <w:p w14:paraId="23F38246" w14:textId="77777777" w:rsidR="00B53EFF" w:rsidRPr="00F34C5E" w:rsidRDefault="00B53EFF" w:rsidP="005B10D9">
            <w:pPr>
              <w:rPr>
                <w:rFonts w:cs="Arial"/>
              </w:rPr>
            </w:pPr>
            <w:r w:rsidRPr="0009410B">
              <w:rPr>
                <w:rStyle w:val="Hyperlink"/>
                <w:rFonts w:cs="Arial"/>
              </w:rPr>
              <w:t>Information for patients</w:t>
            </w:r>
            <w:r w:rsidRPr="0009410B">
              <w:t>:</w:t>
            </w:r>
            <w:r>
              <w:t xml:space="preserve"> </w:t>
            </w:r>
            <w:hyperlink r:id="rId40" w:history="1">
              <w:r w:rsidRPr="00E91932">
                <w:rPr>
                  <w:rStyle w:val="Hyperlink"/>
                </w:rPr>
                <w:t>Best Use of Medicines in Pregnancy</w:t>
              </w:r>
            </w:hyperlink>
          </w:p>
          <w:p w14:paraId="4FD99038" w14:textId="77777777" w:rsidR="00B53EFF" w:rsidRDefault="00B53EFF" w:rsidP="005B10D9">
            <w:pPr>
              <w:rPr>
                <w:b/>
                <w:bCs/>
              </w:rPr>
            </w:pPr>
          </w:p>
          <w:p w14:paraId="687E978C" w14:textId="77777777" w:rsidR="00B53EFF" w:rsidRPr="00F34C5E" w:rsidRDefault="00B53EFF" w:rsidP="005B10D9">
            <w:pPr>
              <w:rPr>
                <w:rFonts w:cs="Arial"/>
              </w:rPr>
            </w:pPr>
            <w:r w:rsidRPr="007A56FB">
              <w:rPr>
                <w:b/>
                <w:bCs/>
              </w:rPr>
              <w:t>Breastfeeding</w:t>
            </w:r>
            <w:r w:rsidRPr="00F34C5E">
              <w:rPr>
                <w:rFonts w:cs="Arial"/>
              </w:rPr>
              <w:t>:</w:t>
            </w:r>
          </w:p>
          <w:p w14:paraId="5B88C294" w14:textId="3E0955DE" w:rsidR="00B53EFF" w:rsidRPr="007A68D7" w:rsidRDefault="00B53EFF" w:rsidP="005B10D9">
            <w:pPr>
              <w:rPr>
                <w:rFonts w:cs="Arial"/>
              </w:rPr>
            </w:pPr>
            <w:r w:rsidRPr="007A68D7">
              <w:rPr>
                <w:rFonts w:cs="Arial"/>
              </w:rPr>
              <w:t xml:space="preserve">Dexamfetamine is excreted in human milk, therefore a risk to infants cannot be excluded. </w:t>
            </w:r>
            <w:r>
              <w:rPr>
                <w:rFonts w:cs="Arial"/>
              </w:rPr>
              <w:t>The manufacturer recommends that a</w:t>
            </w:r>
            <w:r w:rsidRPr="007A68D7">
              <w:rPr>
                <w:rFonts w:cs="Arial"/>
              </w:rPr>
              <w:t xml:space="preserve"> decision must be made whether to discontinue breastfeeding or to discontinue dexamfetamine, </w:t>
            </w:r>
            <w:r w:rsidR="00634C06" w:rsidRPr="007A68D7">
              <w:rPr>
                <w:rFonts w:cs="Arial"/>
              </w:rPr>
              <w:t>considering</w:t>
            </w:r>
            <w:r w:rsidRPr="007A68D7">
              <w:rPr>
                <w:rFonts w:cs="Arial"/>
              </w:rPr>
              <w:t xml:space="preserve"> the benefit of breastfeeding for the child and the benefit of therapy for the woman. High doses</w:t>
            </w:r>
            <w:r>
              <w:rPr>
                <w:rFonts w:cs="Arial"/>
              </w:rPr>
              <w:t xml:space="preserve"> of dexamfetamine</w:t>
            </w:r>
            <w:r w:rsidRPr="007A68D7">
              <w:rPr>
                <w:rFonts w:cs="Arial"/>
              </w:rPr>
              <w:t xml:space="preserve"> may interfere with lactation, although this is not confirmed in practice. If breastfeeding does take place, infants should be monitored for symptoms of CNS stimulation (e.g. decreased appetite</w:t>
            </w:r>
            <w:r>
              <w:rPr>
                <w:rFonts w:cs="Arial"/>
              </w:rPr>
              <w:t xml:space="preserve">, slow </w:t>
            </w:r>
            <w:r w:rsidRPr="007A68D7">
              <w:rPr>
                <w:rFonts w:cs="Arial"/>
              </w:rPr>
              <w:t xml:space="preserve">weight gain, sleep disturbances, irritability), although these may be difficult to detect. </w:t>
            </w:r>
            <w:r w:rsidRPr="007416E7">
              <w:rPr>
                <w:rFonts w:cs="Arial"/>
              </w:rPr>
              <w:t xml:space="preserve">For further support, contact the </w:t>
            </w:r>
            <w:hyperlink r:id="rId41" w:history="1">
              <w:r w:rsidRPr="007416E7">
                <w:rPr>
                  <w:rStyle w:val="Hyperlink"/>
                  <w:rFonts w:cs="Arial"/>
                </w:rPr>
                <w:t>UK Drugs in Lactation Advisory Service</w:t>
              </w:r>
            </w:hyperlink>
            <w:r w:rsidRPr="007416E7">
              <w:rPr>
                <w:rFonts w:cs="Arial"/>
              </w:rPr>
              <w:t>.</w:t>
            </w:r>
          </w:p>
          <w:p w14:paraId="289D971C" w14:textId="77777777" w:rsidR="00B53EFF" w:rsidRDefault="00B53EFF" w:rsidP="005B10D9">
            <w:pPr>
              <w:rPr>
                <w:rFonts w:cs="Arial"/>
              </w:rPr>
            </w:pPr>
          </w:p>
          <w:p w14:paraId="40BAE3DD" w14:textId="77777777" w:rsidR="00B53EFF" w:rsidRDefault="00B53EFF" w:rsidP="005B10D9">
            <w:pPr>
              <w:rPr>
                <w:rFonts w:cs="Arial"/>
              </w:rPr>
            </w:pPr>
            <w:r w:rsidRPr="007A56FB">
              <w:rPr>
                <w:rFonts w:cs="Arial"/>
                <w:b/>
                <w:bCs/>
              </w:rPr>
              <w:t>Paternal exposure</w:t>
            </w:r>
            <w:r>
              <w:rPr>
                <w:rFonts w:cs="Arial"/>
              </w:rPr>
              <w:t xml:space="preserve">: </w:t>
            </w:r>
          </w:p>
          <w:p w14:paraId="5CC47531" w14:textId="77777777" w:rsidR="00B53EFF" w:rsidRPr="007A56FB" w:rsidRDefault="00B53EFF" w:rsidP="005B10D9">
            <w:pPr>
              <w:rPr>
                <w:rFonts w:cs="Arial"/>
              </w:rPr>
            </w:pPr>
            <w:r w:rsidRPr="007A68D7">
              <w:rPr>
                <w:rFonts w:cs="Arial"/>
              </w:rPr>
              <w:t xml:space="preserve">No </w:t>
            </w:r>
            <w:r>
              <w:rPr>
                <w:rFonts w:cs="Arial"/>
              </w:rPr>
              <w:t>data</w:t>
            </w:r>
            <w:r w:rsidRPr="007A68D7">
              <w:rPr>
                <w:rFonts w:cs="Arial"/>
              </w:rPr>
              <w:t xml:space="preserve"> regarding outcomes following paternal exposure was identified.  </w:t>
            </w:r>
          </w:p>
        </w:tc>
      </w:tr>
      <w:tr w:rsidR="00B53EFF" w:rsidRPr="00F321FC" w14:paraId="7252CC73" w14:textId="77777777" w:rsidTr="005B10D9">
        <w:tc>
          <w:tcPr>
            <w:tcW w:w="2268" w:type="dxa"/>
          </w:tcPr>
          <w:p w14:paraId="1F41EE25" w14:textId="77777777" w:rsidR="00B53EFF" w:rsidRPr="00F321FC" w:rsidRDefault="00B53EFF" w:rsidP="005B10D9">
            <w:pPr>
              <w:pStyle w:val="Heading2"/>
              <w:outlineLvl w:val="1"/>
              <w:rPr>
                <w:rFonts w:cs="Arial"/>
              </w:rPr>
            </w:pPr>
            <w:bookmarkStart w:id="38" w:name="thirteen_specialist_contact"/>
            <w:bookmarkStart w:id="39" w:name="_Toc149231797"/>
            <w:r w:rsidRPr="00F321FC">
              <w:rPr>
                <w:rFonts w:cs="Arial"/>
              </w:rPr>
              <w:lastRenderedPageBreak/>
              <w:t>Specialist contact information</w:t>
            </w:r>
            <w:r>
              <w:rPr>
                <w:rFonts w:cs="Arial"/>
              </w:rPr>
              <w:t xml:space="preserve"> and arrangements for referral</w:t>
            </w:r>
            <w:bookmarkEnd w:id="38"/>
            <w:bookmarkEnd w:id="39"/>
          </w:p>
        </w:tc>
        <w:tc>
          <w:tcPr>
            <w:tcW w:w="8193" w:type="dxa"/>
          </w:tcPr>
          <w:p w14:paraId="3F59C7CD" w14:textId="783BE0E3" w:rsidR="00B53EFF" w:rsidRPr="00634C06" w:rsidRDefault="00B00C78" w:rsidP="00634C06">
            <w:pPr>
              <w:rPr>
                <w:rFonts w:cs="Arial"/>
              </w:rPr>
            </w:pPr>
            <w:r w:rsidRPr="00B00C78">
              <w:rPr>
                <w:rFonts w:cs="Arial"/>
              </w:rPr>
              <w:t>Details for contacting specialist must be included on clinic letter.</w:t>
            </w:r>
          </w:p>
        </w:tc>
      </w:tr>
      <w:tr w:rsidR="00B53EFF" w:rsidRPr="00F321FC" w14:paraId="1192707D" w14:textId="77777777" w:rsidTr="005B10D9">
        <w:tc>
          <w:tcPr>
            <w:tcW w:w="2268" w:type="dxa"/>
          </w:tcPr>
          <w:p w14:paraId="6D7A54D5" w14:textId="77777777" w:rsidR="00B53EFF" w:rsidRPr="00F321FC" w:rsidRDefault="00B53EFF" w:rsidP="005B10D9">
            <w:pPr>
              <w:pStyle w:val="Heading2"/>
              <w:outlineLvl w:val="1"/>
              <w:rPr>
                <w:rFonts w:cs="Arial"/>
              </w:rPr>
            </w:pPr>
            <w:bookmarkStart w:id="40" w:name="fourteen_additional_info"/>
            <w:bookmarkStart w:id="41" w:name="_Toc149231798"/>
            <w:r w:rsidRPr="00F321FC">
              <w:rPr>
                <w:rFonts w:cs="Arial"/>
              </w:rPr>
              <w:t>Additional information</w:t>
            </w:r>
            <w:bookmarkEnd w:id="40"/>
            <w:bookmarkEnd w:id="41"/>
          </w:p>
        </w:tc>
        <w:tc>
          <w:tcPr>
            <w:tcW w:w="8193" w:type="dxa"/>
          </w:tcPr>
          <w:p w14:paraId="7B82B3A3" w14:textId="77777777" w:rsidR="00B53EFF" w:rsidRDefault="00B53EFF" w:rsidP="005B10D9">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p w14:paraId="1919D247" w14:textId="77777777" w:rsidR="00C707DD" w:rsidRPr="008B4F17" w:rsidRDefault="00C707DD" w:rsidP="00C707DD">
            <w:pPr>
              <w:rPr>
                <w:rFonts w:cs="Arial"/>
                <w:color w:val="0070C0"/>
              </w:rPr>
            </w:pPr>
            <w:r w:rsidRPr="008B4F17">
              <w:rPr>
                <w:rFonts w:cs="Arial"/>
                <w:color w:val="0070C0"/>
              </w:rPr>
              <w:t>Notify specialist immediately (within 2 weeks) if transfer of prescribing and monitoring responsibility is not accepted so that alternative arrangements can be put in place</w:t>
            </w:r>
          </w:p>
          <w:p w14:paraId="09154F5E" w14:textId="17A178E4" w:rsidR="00C707DD" w:rsidRPr="008B4F17" w:rsidRDefault="00C707DD" w:rsidP="008B4F17">
            <w:pPr>
              <w:tabs>
                <w:tab w:val="right" w:pos="2500"/>
                <w:tab w:val="left" w:pos="2600"/>
              </w:tabs>
              <w:rPr>
                <w:rFonts w:cs="Arial"/>
                <w:sz w:val="20"/>
                <w:szCs w:val="20"/>
              </w:rPr>
            </w:pPr>
            <w:r w:rsidRPr="008B4F17">
              <w:rPr>
                <w:rFonts w:cs="Arial"/>
                <w:color w:val="0070C0"/>
              </w:rPr>
              <w:t xml:space="preserve">Contact specialist if communication of prescribing &amp; monitoring requirements is </w:t>
            </w:r>
            <w:r w:rsidR="00634C06" w:rsidRPr="008B4F17">
              <w:rPr>
                <w:rFonts w:cs="Arial"/>
                <w:color w:val="0070C0"/>
              </w:rPr>
              <w:t>un</w:t>
            </w:r>
            <w:r w:rsidRPr="008B4F17">
              <w:rPr>
                <w:rFonts w:cs="Arial"/>
                <w:color w:val="0070C0"/>
              </w:rPr>
              <w:t>clear.</w:t>
            </w:r>
          </w:p>
        </w:tc>
      </w:tr>
      <w:tr w:rsidR="00B53EFF" w:rsidRPr="00F321FC" w14:paraId="0BB50450" w14:textId="77777777" w:rsidTr="005B10D9">
        <w:tc>
          <w:tcPr>
            <w:tcW w:w="2268" w:type="dxa"/>
          </w:tcPr>
          <w:p w14:paraId="39F22CC0" w14:textId="77777777" w:rsidR="00B53EFF" w:rsidRPr="00F321FC" w:rsidRDefault="00B53EFF" w:rsidP="005B10D9">
            <w:pPr>
              <w:pStyle w:val="Heading2"/>
              <w:outlineLvl w:val="1"/>
              <w:rPr>
                <w:rFonts w:cs="Arial"/>
              </w:rPr>
            </w:pPr>
            <w:bookmarkStart w:id="42" w:name="fifteen_references"/>
            <w:bookmarkStart w:id="43" w:name="_Toc149231799"/>
            <w:r w:rsidRPr="00F321FC">
              <w:rPr>
                <w:rFonts w:cs="Arial"/>
              </w:rPr>
              <w:t>References</w:t>
            </w:r>
            <w:bookmarkEnd w:id="42"/>
            <w:bookmarkEnd w:id="43"/>
          </w:p>
        </w:tc>
        <w:tc>
          <w:tcPr>
            <w:tcW w:w="8193" w:type="dxa"/>
          </w:tcPr>
          <w:p w14:paraId="1AAB8437" w14:textId="77777777" w:rsidR="00B53EFF" w:rsidRPr="00B8191B" w:rsidRDefault="00B53EFF" w:rsidP="00B53EFF">
            <w:pPr>
              <w:pStyle w:val="ListParagraph"/>
              <w:numPr>
                <w:ilvl w:val="0"/>
                <w:numId w:val="4"/>
              </w:numPr>
              <w:rPr>
                <w:rFonts w:cs="Arial"/>
              </w:rPr>
            </w:pPr>
            <w:r w:rsidRPr="00B8191B">
              <w:rPr>
                <w:rFonts w:cs="Arial"/>
              </w:rPr>
              <w:t xml:space="preserve">NICE NG87: Attention deficit hyperactivity disorder: diagnosis and management. Last updated September 2019. Accessed via </w:t>
            </w:r>
            <w:hyperlink r:id="rId42" w:history="1">
              <w:r w:rsidRPr="00B8191B">
                <w:rPr>
                  <w:rStyle w:val="Hyperlink"/>
                  <w:rFonts w:cs="Arial"/>
                </w:rPr>
                <w:t>https://www.nice.org.uk/guidance/ng87/</w:t>
              </w:r>
            </w:hyperlink>
            <w:r w:rsidRPr="00B8191B">
              <w:rPr>
                <w:rFonts w:cs="Arial"/>
              </w:rPr>
              <w:t xml:space="preserve"> on 02/05/24.</w:t>
            </w:r>
          </w:p>
          <w:p w14:paraId="40FBE9E1" w14:textId="77777777" w:rsidR="00B53EFF" w:rsidRPr="007A68D7" w:rsidRDefault="00B53EFF" w:rsidP="00B53EFF">
            <w:pPr>
              <w:numPr>
                <w:ilvl w:val="0"/>
                <w:numId w:val="4"/>
              </w:numPr>
              <w:rPr>
                <w:rFonts w:cs="Arial"/>
              </w:rPr>
            </w:pPr>
            <w:r w:rsidRPr="007A68D7">
              <w:rPr>
                <w:rFonts w:cs="Arial"/>
              </w:rPr>
              <w:t xml:space="preserve">eBNF. Dexamfetamine. Accessed via </w:t>
            </w:r>
            <w:hyperlink r:id="rId43" w:history="1">
              <w:r w:rsidRPr="007A68D7">
                <w:rPr>
                  <w:rStyle w:val="Hyperlink"/>
                  <w:rFonts w:cs="Arial"/>
                </w:rPr>
                <w:t>https://bnf.nice.org.uk/</w:t>
              </w:r>
            </w:hyperlink>
            <w:r w:rsidRPr="007A68D7">
              <w:rPr>
                <w:rFonts w:cs="Arial"/>
              </w:rPr>
              <w:t xml:space="preserve"> on </w:t>
            </w:r>
            <w:r>
              <w:rPr>
                <w:rFonts w:cs="Arial"/>
              </w:rPr>
              <w:t>02/05/24</w:t>
            </w:r>
          </w:p>
          <w:p w14:paraId="1B48238C" w14:textId="77777777" w:rsidR="00B53EFF" w:rsidRPr="007A68D7" w:rsidRDefault="00B53EFF" w:rsidP="00B53EFF">
            <w:pPr>
              <w:numPr>
                <w:ilvl w:val="0"/>
                <w:numId w:val="4"/>
              </w:numPr>
              <w:rPr>
                <w:rFonts w:cs="Arial"/>
              </w:rPr>
            </w:pPr>
            <w:r w:rsidRPr="007A68D7">
              <w:rPr>
                <w:rFonts w:cs="Arial"/>
              </w:rPr>
              <w:t xml:space="preserve">Dexamfetamine sulfate 20mg tablets (Amfexa®). </w:t>
            </w:r>
            <w:r>
              <w:rPr>
                <w:rFonts w:cs="Arial"/>
              </w:rPr>
              <w:t xml:space="preserve">Medice UK LTD. </w:t>
            </w:r>
            <w:r w:rsidRPr="007A68D7">
              <w:rPr>
                <w:rFonts w:cs="Arial"/>
              </w:rPr>
              <w:t>Date of revision of the text: 1</w:t>
            </w:r>
            <w:r>
              <w:rPr>
                <w:rFonts w:cs="Arial"/>
              </w:rPr>
              <w:t>0/02/22</w:t>
            </w:r>
            <w:r w:rsidRPr="007A68D7">
              <w:rPr>
                <w:rFonts w:cs="Arial"/>
              </w:rPr>
              <w:t>. Accessed via</w:t>
            </w:r>
            <w:r w:rsidRPr="007A68D7">
              <w:rPr>
                <w:rFonts w:cs="Arial"/>
                <w:u w:val="single"/>
              </w:rPr>
              <w:t xml:space="preserve"> </w:t>
            </w:r>
            <w:hyperlink r:id="rId44" w:history="1">
              <w:r w:rsidRPr="007A68D7">
                <w:rPr>
                  <w:rStyle w:val="Hyperlink"/>
                  <w:rFonts w:cs="Arial"/>
                </w:rPr>
                <w:t>https://www.medicines.org.uk/emc/product/7404/smpc</w:t>
              </w:r>
            </w:hyperlink>
            <w:r w:rsidRPr="007A68D7">
              <w:rPr>
                <w:rFonts w:cs="Arial"/>
              </w:rPr>
              <w:t xml:space="preserve"> on 0</w:t>
            </w:r>
            <w:r>
              <w:rPr>
                <w:rFonts w:cs="Arial"/>
              </w:rPr>
              <w:t>2/05/24.</w:t>
            </w:r>
          </w:p>
          <w:p w14:paraId="39887E49" w14:textId="77777777" w:rsidR="00B53EFF" w:rsidRPr="007A68D7" w:rsidRDefault="00B53EFF" w:rsidP="00B53EFF">
            <w:pPr>
              <w:numPr>
                <w:ilvl w:val="0"/>
                <w:numId w:val="4"/>
              </w:numPr>
              <w:rPr>
                <w:rFonts w:cs="Arial"/>
              </w:rPr>
            </w:pPr>
            <w:r w:rsidRPr="007A68D7">
              <w:rPr>
                <w:rFonts w:cs="Arial"/>
              </w:rPr>
              <w:t xml:space="preserve">Dexamfetamine sulfate 5mg tablets (Amfexa®). </w:t>
            </w:r>
            <w:r>
              <w:rPr>
                <w:rFonts w:cs="Arial"/>
              </w:rPr>
              <w:t xml:space="preserve">Medice UK LTD. </w:t>
            </w:r>
            <w:r w:rsidRPr="007A68D7">
              <w:rPr>
                <w:rFonts w:cs="Arial"/>
              </w:rPr>
              <w:t xml:space="preserve">Date of revision of the text: </w:t>
            </w:r>
            <w:r>
              <w:rPr>
                <w:rFonts w:cs="Arial"/>
              </w:rPr>
              <w:t>10/02/22</w:t>
            </w:r>
            <w:r w:rsidRPr="007A68D7">
              <w:rPr>
                <w:rFonts w:cs="Arial"/>
              </w:rPr>
              <w:t xml:space="preserve">. Accessed via </w:t>
            </w:r>
            <w:hyperlink r:id="rId45" w:history="1">
              <w:r w:rsidRPr="000D18D7">
                <w:rPr>
                  <w:rStyle w:val="Hyperlink"/>
                  <w:rFonts w:cs="Arial"/>
                </w:rPr>
                <w:t>https://www.medicines.org.uk/emc/product/5004/smpc</w:t>
              </w:r>
            </w:hyperlink>
            <w:r>
              <w:rPr>
                <w:rFonts w:cs="Arial"/>
              </w:rPr>
              <w:t xml:space="preserve"> </w:t>
            </w:r>
            <w:r w:rsidRPr="007A68D7">
              <w:rPr>
                <w:rFonts w:cs="Arial"/>
              </w:rPr>
              <w:t>on 0</w:t>
            </w:r>
            <w:r>
              <w:rPr>
                <w:rFonts w:cs="Arial"/>
              </w:rPr>
              <w:t>2/05/24.</w:t>
            </w:r>
          </w:p>
          <w:p w14:paraId="44619AD9" w14:textId="77777777" w:rsidR="00B53EFF" w:rsidRDefault="00B53EFF" w:rsidP="00B53EFF">
            <w:pPr>
              <w:numPr>
                <w:ilvl w:val="0"/>
                <w:numId w:val="4"/>
              </w:numPr>
              <w:rPr>
                <w:rFonts w:cs="Arial"/>
              </w:rPr>
            </w:pPr>
            <w:r w:rsidRPr="004F6A83">
              <w:rPr>
                <w:rFonts w:cs="Arial"/>
              </w:rPr>
              <w:t xml:space="preserve">Dexamfetamine sulfate </w:t>
            </w:r>
            <w:r w:rsidRPr="00B42622">
              <w:rPr>
                <w:rFonts w:cs="Arial"/>
              </w:rPr>
              <w:t xml:space="preserve">(Amfexa®) </w:t>
            </w:r>
            <w:r w:rsidRPr="004F6A83">
              <w:rPr>
                <w:rFonts w:cs="Arial"/>
              </w:rPr>
              <w:t xml:space="preserve">risk minimisation materials. Accessed via </w:t>
            </w:r>
            <w:hyperlink r:id="rId46" w:anchor="about-medicine" w:history="1">
              <w:r w:rsidRPr="000D18D7">
                <w:rPr>
                  <w:rStyle w:val="Hyperlink"/>
                  <w:rFonts w:cs="Arial"/>
                </w:rPr>
                <w:t>https://www.medicines.org.uk/emc/product/7403/rmms#about-medicine</w:t>
              </w:r>
            </w:hyperlink>
            <w:r>
              <w:rPr>
                <w:rFonts w:cs="Arial"/>
              </w:rPr>
              <w:t xml:space="preserve"> </w:t>
            </w:r>
            <w:r w:rsidRPr="004F6A83">
              <w:rPr>
                <w:rFonts w:cs="Arial"/>
              </w:rPr>
              <w:t xml:space="preserve">on </w:t>
            </w:r>
            <w:r w:rsidRPr="007E56CE">
              <w:rPr>
                <w:rFonts w:cs="Arial"/>
              </w:rPr>
              <w:t>07/05/24.</w:t>
            </w:r>
          </w:p>
          <w:p w14:paraId="6F7E58FC" w14:textId="77777777" w:rsidR="00B53EFF" w:rsidRPr="004F6A83" w:rsidRDefault="00B53EFF" w:rsidP="00B53EFF">
            <w:pPr>
              <w:numPr>
                <w:ilvl w:val="0"/>
                <w:numId w:val="4"/>
              </w:numPr>
              <w:rPr>
                <w:rFonts w:cs="Arial"/>
              </w:rPr>
            </w:pPr>
            <w:r>
              <w:rPr>
                <w:rFonts w:cs="Arial"/>
              </w:rPr>
              <w:lastRenderedPageBreak/>
              <w:t xml:space="preserve">Dexamfetamine sulfate 5mg tablets. </w:t>
            </w:r>
            <w:r w:rsidRPr="00B8191B">
              <w:rPr>
                <w:rFonts w:cs="Arial"/>
              </w:rPr>
              <w:t>Brown &amp; Burk UK Ltd</w:t>
            </w:r>
            <w:r>
              <w:rPr>
                <w:rFonts w:cs="Arial"/>
              </w:rPr>
              <w:t xml:space="preserve">. Date of revision of the text: 26/07/22. Accessed via </w:t>
            </w:r>
            <w:hyperlink r:id="rId47" w:history="1">
              <w:r w:rsidRPr="000D18D7">
                <w:rPr>
                  <w:rStyle w:val="Hyperlink"/>
                  <w:rFonts w:cs="Arial"/>
                </w:rPr>
                <w:t>https://www.medicines.org.uk/emc/product/11004/smpc</w:t>
              </w:r>
            </w:hyperlink>
            <w:r>
              <w:rPr>
                <w:rFonts w:cs="Arial"/>
              </w:rPr>
              <w:t xml:space="preserve"> on 07/05/24.</w:t>
            </w:r>
          </w:p>
          <w:p w14:paraId="5D28B9CD" w14:textId="77777777" w:rsidR="00B53EFF" w:rsidRDefault="00B53EFF" w:rsidP="00B53EFF">
            <w:pPr>
              <w:numPr>
                <w:ilvl w:val="0"/>
                <w:numId w:val="4"/>
              </w:numPr>
              <w:rPr>
                <w:rFonts w:cs="Arial"/>
              </w:rPr>
            </w:pPr>
            <w:r w:rsidRPr="007A68D7">
              <w:rPr>
                <w:rFonts w:cs="Arial"/>
              </w:rPr>
              <w:t xml:space="preserve">NICE. NG46: Controlled drugs: safe use and management. April 2016. Accessed via </w:t>
            </w:r>
            <w:hyperlink r:id="rId48" w:history="1">
              <w:r w:rsidRPr="007A68D7">
                <w:rPr>
                  <w:rStyle w:val="Hyperlink"/>
                  <w:rFonts w:cs="Arial"/>
                </w:rPr>
                <w:t>https://www.nice.org.uk/guidance/ng46/</w:t>
              </w:r>
            </w:hyperlink>
            <w:r w:rsidRPr="007A68D7">
              <w:rPr>
                <w:rFonts w:cs="Arial"/>
              </w:rPr>
              <w:t xml:space="preserve"> on 0</w:t>
            </w:r>
            <w:r>
              <w:rPr>
                <w:rFonts w:cs="Arial"/>
              </w:rPr>
              <w:t>2/05/24.</w:t>
            </w:r>
          </w:p>
          <w:p w14:paraId="7E6CC9DB" w14:textId="77777777" w:rsidR="00B53EFF" w:rsidRPr="00D27114" w:rsidRDefault="00B53EFF" w:rsidP="00B53EFF">
            <w:pPr>
              <w:numPr>
                <w:ilvl w:val="0"/>
                <w:numId w:val="4"/>
              </w:numPr>
              <w:rPr>
                <w:rFonts w:cs="Arial"/>
              </w:rPr>
            </w:pPr>
            <w:r w:rsidRPr="00D27114">
              <w:rPr>
                <w:rFonts w:cs="Arial"/>
              </w:rPr>
              <w:t xml:space="preserve">NICE NG43: Transition from children’s to adults’ services for young people using health or social care services. Last updated February 2016. Accessed via </w:t>
            </w:r>
            <w:hyperlink r:id="rId49" w:history="1">
              <w:r w:rsidRPr="00D27114">
                <w:rPr>
                  <w:rStyle w:val="Hyperlink"/>
                  <w:rFonts w:cs="Arial"/>
                </w:rPr>
                <w:t>https://www.nice.org.uk/guidance/ng43/</w:t>
              </w:r>
            </w:hyperlink>
            <w:r w:rsidRPr="00D27114">
              <w:rPr>
                <w:rFonts w:cs="Arial"/>
              </w:rPr>
              <w:t xml:space="preserve"> on </w:t>
            </w:r>
            <w:r>
              <w:rPr>
                <w:rFonts w:cs="Arial"/>
              </w:rPr>
              <w:t>02/05</w:t>
            </w:r>
            <w:r w:rsidRPr="00D27114">
              <w:rPr>
                <w:rFonts w:cs="Arial"/>
              </w:rPr>
              <w:t xml:space="preserve">/24. </w:t>
            </w:r>
          </w:p>
          <w:p w14:paraId="2E88D557" w14:textId="77777777" w:rsidR="00B53EFF" w:rsidRPr="00B8191B" w:rsidRDefault="00B53EFF" w:rsidP="00B53EFF">
            <w:pPr>
              <w:numPr>
                <w:ilvl w:val="0"/>
                <w:numId w:val="4"/>
              </w:numPr>
              <w:rPr>
                <w:rFonts w:cs="Arial"/>
              </w:rPr>
            </w:pPr>
            <w:r w:rsidRPr="00B8191B">
              <w:rPr>
                <w:rFonts w:cs="Arial"/>
              </w:rPr>
              <w:t xml:space="preserve">UKTIS. Use of therapeutic amfetamines in pregnancy. Last updated May 2023. Accessed via </w:t>
            </w:r>
            <w:hyperlink r:id="rId50" w:history="1">
              <w:r w:rsidRPr="00A2365F">
                <w:rPr>
                  <w:rStyle w:val="Hyperlink"/>
                  <w:rFonts w:cs="Arial"/>
                </w:rPr>
                <w:t>https://uktis.org/monographs/use-of-therapeutic-amfetamines-in-pregnancy/</w:t>
              </w:r>
            </w:hyperlink>
            <w:r>
              <w:rPr>
                <w:rFonts w:cs="Arial"/>
              </w:rPr>
              <w:t xml:space="preserve"> </w:t>
            </w:r>
            <w:r w:rsidRPr="00B8191B">
              <w:rPr>
                <w:rFonts w:cs="Arial"/>
              </w:rPr>
              <w:t>on 0</w:t>
            </w:r>
            <w:r>
              <w:rPr>
                <w:rFonts w:cs="Arial"/>
              </w:rPr>
              <w:t>2</w:t>
            </w:r>
            <w:r w:rsidRPr="00B8191B">
              <w:rPr>
                <w:rFonts w:cs="Arial"/>
              </w:rPr>
              <w:t>/05/2024.</w:t>
            </w:r>
          </w:p>
          <w:p w14:paraId="526D2AF8" w14:textId="77777777" w:rsidR="00B53EFF" w:rsidRPr="00B8191B" w:rsidRDefault="00B53EFF" w:rsidP="00B53EFF">
            <w:pPr>
              <w:numPr>
                <w:ilvl w:val="0"/>
                <w:numId w:val="4"/>
              </w:numPr>
              <w:rPr>
                <w:rFonts w:cs="Arial"/>
              </w:rPr>
            </w:pPr>
            <w:r w:rsidRPr="00B8191B">
              <w:rPr>
                <w:rFonts w:cs="Arial"/>
              </w:rPr>
              <w:t xml:space="preserve">Drugs and Lactation Database (LactMed®). </w:t>
            </w:r>
            <w:r>
              <w:rPr>
                <w:rFonts w:cs="Arial"/>
              </w:rPr>
              <w:t>Dextroamphetamine</w:t>
            </w:r>
            <w:r w:rsidRPr="00B8191B">
              <w:rPr>
                <w:rFonts w:cs="Arial"/>
              </w:rPr>
              <w:t xml:space="preserve">. Last updated August 2023. Accessed via </w:t>
            </w:r>
            <w:hyperlink r:id="rId51" w:history="1">
              <w:r w:rsidRPr="00A2365F">
                <w:rPr>
                  <w:rStyle w:val="Hyperlink"/>
                  <w:rFonts w:cs="Arial"/>
                </w:rPr>
                <w:t>https://www.ncbi.nlm.nih.gov/books/NBK501740/</w:t>
              </w:r>
            </w:hyperlink>
            <w:r>
              <w:rPr>
                <w:rFonts w:cs="Arial"/>
              </w:rPr>
              <w:t xml:space="preserve"> </w:t>
            </w:r>
            <w:r w:rsidRPr="00B8191B">
              <w:rPr>
                <w:rFonts w:cs="Arial"/>
              </w:rPr>
              <w:t>on 0</w:t>
            </w:r>
            <w:r>
              <w:rPr>
                <w:rFonts w:cs="Arial"/>
              </w:rPr>
              <w:t>2</w:t>
            </w:r>
            <w:r w:rsidRPr="00B8191B">
              <w:rPr>
                <w:rFonts w:cs="Arial"/>
              </w:rPr>
              <w:t xml:space="preserve">/05/24. </w:t>
            </w:r>
          </w:p>
          <w:p w14:paraId="4116470F" w14:textId="77777777" w:rsidR="00B53EFF" w:rsidRDefault="00B53EFF" w:rsidP="00B53EFF">
            <w:pPr>
              <w:numPr>
                <w:ilvl w:val="0"/>
                <w:numId w:val="4"/>
              </w:numPr>
              <w:rPr>
                <w:rFonts w:cs="Arial"/>
              </w:rPr>
            </w:pPr>
            <w:r w:rsidRPr="007A68D7">
              <w:rPr>
                <w:rFonts w:cs="Arial"/>
              </w:rPr>
              <w:t>NICE Clinical Knowledge Summaries. Attention deficit hyperactivity disorder: Amfetamines. Last revised</w:t>
            </w:r>
            <w:r>
              <w:rPr>
                <w:rFonts w:cs="Arial"/>
              </w:rPr>
              <w:t xml:space="preserve"> April 2024</w:t>
            </w:r>
            <w:r w:rsidRPr="007A68D7">
              <w:rPr>
                <w:rFonts w:cs="Arial"/>
              </w:rPr>
              <w:t xml:space="preserve">. Accessed via </w:t>
            </w:r>
            <w:hyperlink r:id="rId52" w:history="1">
              <w:r w:rsidRPr="007A68D7">
                <w:rPr>
                  <w:rStyle w:val="Hyperlink"/>
                  <w:rFonts w:cs="Arial"/>
                </w:rPr>
                <w:t>https://cks.nice.org.uk/topics/attention-deficit-hyperactivity-disorder/prescribing-information/amfetamines/</w:t>
              </w:r>
            </w:hyperlink>
            <w:r w:rsidRPr="007A68D7">
              <w:rPr>
                <w:rFonts w:cs="Arial"/>
              </w:rPr>
              <w:t xml:space="preserve"> on </w:t>
            </w:r>
            <w:r>
              <w:rPr>
                <w:rFonts w:cs="Arial"/>
              </w:rPr>
              <w:t>02/05/24.</w:t>
            </w:r>
          </w:p>
          <w:p w14:paraId="0EB0D18F" w14:textId="77777777" w:rsidR="00B53EFF" w:rsidRDefault="00B53EFF" w:rsidP="00B53EFF">
            <w:pPr>
              <w:numPr>
                <w:ilvl w:val="0"/>
                <w:numId w:val="4"/>
              </w:numPr>
              <w:rPr>
                <w:rFonts w:cs="Arial"/>
              </w:rPr>
            </w:pPr>
            <w:r w:rsidRPr="007A68D7">
              <w:rPr>
                <w:rFonts w:cs="Arial"/>
              </w:rPr>
              <w:t xml:space="preserve">Gov.uk. Drugs and driving: the law. Accessed via </w:t>
            </w:r>
            <w:hyperlink r:id="rId53" w:history="1">
              <w:r w:rsidRPr="00FB4A6E">
                <w:rPr>
                  <w:rStyle w:val="Hyperlink"/>
                  <w:rFonts w:cs="Arial"/>
                </w:rPr>
                <w:t>https://www.gov.uk/drug-driving-law</w:t>
              </w:r>
            </w:hyperlink>
            <w:r>
              <w:rPr>
                <w:rFonts w:cs="Arial"/>
              </w:rPr>
              <w:t xml:space="preserve"> </w:t>
            </w:r>
            <w:r w:rsidRPr="00B42622">
              <w:t>on 02/05/24</w:t>
            </w:r>
            <w:r w:rsidRPr="007A68D7">
              <w:rPr>
                <w:rFonts w:cs="Arial"/>
              </w:rPr>
              <w:t>.</w:t>
            </w:r>
          </w:p>
          <w:p w14:paraId="30641CE3" w14:textId="77777777" w:rsidR="00B53EFF" w:rsidRPr="007A68D7" w:rsidRDefault="00B53EFF" w:rsidP="00B53EFF">
            <w:pPr>
              <w:numPr>
                <w:ilvl w:val="0"/>
                <w:numId w:val="4"/>
              </w:numPr>
              <w:rPr>
                <w:rFonts w:cs="Arial"/>
              </w:rPr>
            </w:pPr>
            <w:r w:rsidRPr="00EA04D7">
              <w:rPr>
                <w:rFonts w:cs="Arial"/>
              </w:rPr>
              <w:t xml:space="preserve">Regional Medicines Optimisation Committee (RMOC). February 2021. Shared Care for Medicines Guidance – A Standard Approach. Available via </w:t>
            </w:r>
            <w:hyperlink r:id="rId54" w:history="1">
              <w:r w:rsidRPr="00EA04D7">
                <w:rPr>
                  <w:rStyle w:val="Hyperlink"/>
                  <w:rFonts w:cs="Arial"/>
                </w:rPr>
                <w:t>FutureNHS</w:t>
              </w:r>
            </w:hyperlink>
            <w:r w:rsidRPr="00EA04D7">
              <w:rPr>
                <w:rFonts w:cs="Arial"/>
              </w:rPr>
              <w:t xml:space="preserve"> (log in required).</w:t>
            </w:r>
          </w:p>
        </w:tc>
      </w:tr>
      <w:tr w:rsidR="00B53EFF" w:rsidRPr="00F321FC" w14:paraId="5696DEB3" w14:textId="77777777" w:rsidTr="005B10D9">
        <w:tc>
          <w:tcPr>
            <w:tcW w:w="2268" w:type="dxa"/>
          </w:tcPr>
          <w:p w14:paraId="3A732E5B" w14:textId="77777777" w:rsidR="00B53EFF" w:rsidRPr="00F321FC" w:rsidRDefault="00B53EFF" w:rsidP="005B10D9">
            <w:pPr>
              <w:pStyle w:val="Heading2"/>
              <w:outlineLvl w:val="1"/>
              <w:rPr>
                <w:rFonts w:cs="Arial"/>
              </w:rPr>
            </w:pPr>
            <w:bookmarkStart w:id="44" w:name="sixteen_read_with"/>
            <w:bookmarkStart w:id="45" w:name="_Toc149231800"/>
            <w:r w:rsidRPr="00F321FC">
              <w:rPr>
                <w:rFonts w:cs="Arial"/>
              </w:rPr>
              <w:lastRenderedPageBreak/>
              <w:t>To be read in conjunction with the following documents</w:t>
            </w:r>
            <w:bookmarkEnd w:id="44"/>
            <w:bookmarkEnd w:id="45"/>
          </w:p>
        </w:tc>
        <w:tc>
          <w:tcPr>
            <w:tcW w:w="8193" w:type="dxa"/>
          </w:tcPr>
          <w:p w14:paraId="6FC622DC" w14:textId="77777777" w:rsidR="00B53EFF" w:rsidRPr="00FB404F" w:rsidRDefault="00B53EFF" w:rsidP="00B53EFF">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55" w:history="1">
              <w:r w:rsidRPr="00FB404F">
                <w:rPr>
                  <w:rStyle w:val="Hyperlink"/>
                  <w:rFonts w:cs="Arial"/>
                </w:rPr>
                <w:t>https://www.england.nhs.uk/publication/responsibility-for-prescribing-between-primary-and-secondary-tertiary-care/</w:t>
              </w:r>
            </w:hyperlink>
            <w:r>
              <w:rPr>
                <w:rStyle w:val="Hyperlink"/>
                <w:rFonts w:cs="Arial"/>
              </w:rPr>
              <w:t>.</w:t>
            </w:r>
            <w:r w:rsidRPr="00FB404F">
              <w:rPr>
                <w:rFonts w:cs="Arial"/>
              </w:rPr>
              <w:t xml:space="preserve"> </w:t>
            </w:r>
          </w:p>
          <w:p w14:paraId="1F344EE8" w14:textId="77777777" w:rsidR="00B53EFF" w:rsidRPr="00FB404F" w:rsidRDefault="00B53EFF" w:rsidP="00B53EFF">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56" w:history="1">
              <w:r w:rsidRPr="00FB404F">
                <w:rPr>
                  <w:rStyle w:val="Hyperlink"/>
                  <w:rFonts w:eastAsia="Times New Roman" w:cs="Arial"/>
                  <w:lang w:eastAsia="en-GB"/>
                </w:rPr>
                <w:t>https://www.gmc-uk.org/ethical-guidance/ethical-guidance-for-doctors/good-practice-in-prescribing-and-managing-medicines-and-devices/shared-care</w:t>
              </w:r>
            </w:hyperlink>
            <w:r>
              <w:rPr>
                <w:rStyle w:val="Hyperlink"/>
                <w:rFonts w:eastAsia="Times New Roman" w:cs="Arial"/>
                <w:lang w:eastAsia="en-GB"/>
              </w:rPr>
              <w:t>.</w:t>
            </w:r>
            <w:r w:rsidRPr="00FB404F">
              <w:rPr>
                <w:rFonts w:eastAsia="Times New Roman" w:cs="Arial"/>
                <w:lang w:eastAsia="en-GB"/>
              </w:rPr>
              <w:t xml:space="preserve"> </w:t>
            </w:r>
          </w:p>
          <w:p w14:paraId="34C3CCDC" w14:textId="77777777" w:rsidR="00B53EFF" w:rsidRPr="00FB404F" w:rsidRDefault="00B53EFF" w:rsidP="005B10D9">
            <w:pPr>
              <w:pStyle w:val="References"/>
              <w:spacing w:after="60"/>
              <w:rPr>
                <w:rFonts w:cs="Arial"/>
              </w:rPr>
            </w:pPr>
            <w:r w:rsidRPr="00FB404F">
              <w:rPr>
                <w:rFonts w:eastAsia="Times New Roman" w:cs="Arial"/>
                <w:lang w:eastAsia="en-GB"/>
              </w:rPr>
              <w:t xml:space="preserve">NICE NG197: Shared decision making. Last updated June 2021. </w:t>
            </w:r>
            <w:hyperlink r:id="rId57"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74EA5D81" w14:textId="77777777" w:rsidR="00B53EFF" w:rsidRDefault="00B53EFF" w:rsidP="00B53EFF"/>
    <w:p w14:paraId="44BD3764" w14:textId="77777777" w:rsidR="00F363AE" w:rsidRDefault="00F363AE"/>
    <w:sectPr w:rsidR="00F363AE" w:rsidSect="00B53EFF">
      <w:headerReference w:type="even" r:id="rId58"/>
      <w:headerReference w:type="default" r:id="rId59"/>
      <w:footerReference w:type="even" r:id="rId60"/>
      <w:footerReference w:type="default" r:id="rId61"/>
      <w:headerReference w:type="first" r:id="rId62"/>
      <w:footerReference w:type="first" r:id="rId63"/>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Watson, Caroline" w:date="2025-03-24T10:13:00Z" w:initials="CW">
    <w:p w14:paraId="0726AC6F" w14:textId="77777777" w:rsidR="0088572B" w:rsidRDefault="0088572B" w:rsidP="0088572B">
      <w:pPr>
        <w:pStyle w:val="CommentText"/>
      </w:pPr>
      <w:r>
        <w:rPr>
          <w:rStyle w:val="CommentReference"/>
        </w:rPr>
        <w:annotationRef/>
      </w:r>
      <w:r>
        <w:t>Will need review regarding narcolepsy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6AC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627480" w16cex:dateUtc="2025-03-24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26AC6F" w16cid:durableId="076274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16C5D" w14:textId="77777777" w:rsidR="004A05F0" w:rsidRDefault="004A05F0">
      <w:pPr>
        <w:spacing w:before="0" w:after="0" w:line="240" w:lineRule="auto"/>
      </w:pPr>
      <w:r>
        <w:separator/>
      </w:r>
    </w:p>
  </w:endnote>
  <w:endnote w:type="continuationSeparator" w:id="0">
    <w:p w14:paraId="0FD49B99" w14:textId="77777777" w:rsidR="004A05F0" w:rsidRDefault="004A05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8E70E" w14:textId="77777777" w:rsidR="00821115" w:rsidRDefault="008211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0DF4" w14:textId="49B0F58F" w:rsidR="003D6DEF" w:rsidRPr="00003E35" w:rsidRDefault="0004411A" w:rsidP="00003E35">
    <w:pPr>
      <w:pStyle w:val="Footer"/>
    </w:pPr>
    <w:r w:rsidRPr="00003E35">
      <w:t xml:space="preserve">Shared care protocol: </w:t>
    </w:r>
    <w:r>
      <w:t>Dexamfetamine</w:t>
    </w:r>
    <w:r w:rsidRPr="00003E35">
      <w:t xml:space="preserve"> in </w:t>
    </w:r>
    <w:r w:rsidR="0088572B" w:rsidRPr="008B4F17">
      <w:rPr>
        <w:color w:val="0070C0"/>
      </w:rPr>
      <w:t xml:space="preserve">children and </w:t>
    </w:r>
    <w:r w:rsidRPr="00003E35">
      <w:t xml:space="preserve">adults </w:t>
    </w:r>
    <w:r w:rsidRPr="00003E35">
      <w:tab/>
    </w:r>
    <w:r w:rsidRPr="00003E35">
      <w:tab/>
    </w:r>
    <w:r>
      <w:t>v1.</w:t>
    </w:r>
    <w:r w:rsidR="00B079F6">
      <w:t>1</w:t>
    </w:r>
  </w:p>
  <w:p w14:paraId="75AE3FA6" w14:textId="7974F7C5" w:rsidR="003D6DEF" w:rsidRDefault="0004411A" w:rsidP="00003E35">
    <w:pPr>
      <w:pStyle w:val="Footer"/>
    </w:pPr>
    <w:r w:rsidRPr="00003E35">
      <w:t xml:space="preserve">Clinical content reviewed by RDTC: </w:t>
    </w:r>
    <w:r>
      <w:t>2</w:t>
    </w:r>
    <w:r w:rsidRPr="00D05605">
      <w:rPr>
        <w:vertAlign w:val="superscript"/>
      </w:rPr>
      <w:t>nd</w:t>
    </w:r>
    <w:r>
      <w:t xml:space="preserve"> May 2024</w:t>
    </w:r>
    <w:r w:rsidRPr="00003E35">
      <w:tab/>
    </w:r>
    <w:r w:rsidRPr="00003E35">
      <w:tab/>
      <w:t xml:space="preserve">Approved by </w:t>
    </w:r>
    <w:r w:rsidR="00B079F6">
      <w:t xml:space="preserve">HNY </w:t>
    </w:r>
    <w:r w:rsidRPr="00003E35">
      <w:t xml:space="preserve"> </w:t>
    </w:r>
    <w:r w:rsidR="00B079F6">
      <w:t>APC</w:t>
    </w:r>
    <w:r w:rsidRPr="00003E35">
      <w:t>: DATE</w:t>
    </w:r>
  </w:p>
  <w:p w14:paraId="38CCC6BB" w14:textId="328B445D" w:rsidR="003D6DEF" w:rsidRPr="0092446D" w:rsidRDefault="0004411A"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E83E92">
      <w:rPr>
        <w:noProof/>
      </w:rPr>
      <w:t>15</w:t>
    </w:r>
    <w:r w:rsidRPr="0092446D">
      <w:fldChar w:fldCharType="end"/>
    </w:r>
    <w:r w:rsidRPr="0092446D">
      <w:t xml:space="preserve"> of </w:t>
    </w:r>
    <w:fldSimple w:instr="NUMPAGES  \* Arabic  \* MERGEFORMAT">
      <w:r w:rsidR="00E83E92">
        <w:rPr>
          <w:noProof/>
        </w:rPr>
        <w:t>15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5B5A" w14:textId="77777777" w:rsidR="00821115" w:rsidRDefault="00821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DC700" w14:textId="77777777" w:rsidR="004A05F0" w:rsidRDefault="004A05F0">
      <w:pPr>
        <w:spacing w:before="0" w:after="0" w:line="240" w:lineRule="auto"/>
      </w:pPr>
      <w:r>
        <w:separator/>
      </w:r>
    </w:p>
  </w:footnote>
  <w:footnote w:type="continuationSeparator" w:id="0">
    <w:p w14:paraId="74559742" w14:textId="77777777" w:rsidR="004A05F0" w:rsidRDefault="004A05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FD803" w14:textId="581C98C6" w:rsidR="00821115" w:rsidRDefault="00E83E92">
    <w:pPr>
      <w:pStyle w:val="Header"/>
    </w:pPr>
    <w:r>
      <w:rPr>
        <w:noProof/>
      </w:rPr>
      <w:pict w14:anchorId="7226D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7563" o:spid="_x0000_s2050" type="#_x0000_t136" style="position:absolute;margin-left:0;margin-top:0;width:527pt;height:210.8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8F43" w14:textId="1BF802AD" w:rsidR="00821115" w:rsidRDefault="00E83E92">
    <w:pPr>
      <w:pStyle w:val="Header"/>
    </w:pPr>
    <w:r>
      <w:rPr>
        <w:noProof/>
      </w:rPr>
      <w:pict w14:anchorId="5B064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7564" o:spid="_x0000_s2051" type="#_x0000_t136" style="position:absolute;margin-left:0;margin-top:0;width:527pt;height:210.8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890FD" w14:textId="2BC1F5FE" w:rsidR="003D6DEF" w:rsidRPr="003C21D1" w:rsidRDefault="00E83E92" w:rsidP="003C21D1">
    <w:pPr>
      <w:pStyle w:val="Header"/>
      <w:spacing w:after="0"/>
    </w:pPr>
    <w:r>
      <w:rPr>
        <w:noProof/>
      </w:rPr>
      <w:pict w14:anchorId="6F6C60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7562" o:spid="_x0000_s2049" type="#_x0000_t136" style="position:absolute;margin-left:0;margin-top:0;width:527pt;height:210.8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821115" w:rsidRPr="00EC13F4">
      <w:rPr>
        <w:noProof/>
        <w:lang w:eastAsia="en-GB"/>
      </w:rPr>
      <w:drawing>
        <wp:anchor distT="0" distB="0" distL="114300" distR="114300" simplePos="0" relativeHeight="251661312" behindDoc="1" locked="0" layoutInCell="1" allowOverlap="1" wp14:anchorId="52CE3F4E" wp14:editId="47B11BF4">
          <wp:simplePos x="0" y="0"/>
          <wp:positionH relativeFrom="margin">
            <wp:posOffset>5713780</wp:posOffset>
          </wp:positionH>
          <wp:positionV relativeFrom="paragraph">
            <wp:posOffset>-482956</wp:posOffset>
          </wp:positionV>
          <wp:extent cx="1259840" cy="766445"/>
          <wp:effectExtent l="0" t="0" r="0" b="0"/>
          <wp:wrapTight wrapText="bothSides">
            <wp:wrapPolygon edited="0">
              <wp:start x="0" y="0"/>
              <wp:lineTo x="0" y="20938"/>
              <wp:lineTo x="21230" y="20938"/>
              <wp:lineTo x="21230" y="0"/>
              <wp:lineTo x="0" y="0"/>
            </wp:wrapPolygon>
          </wp:wrapTight>
          <wp:docPr id="18" name="Picture 18"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up of a logo&#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766445"/>
                  </a:xfrm>
                  <a:prstGeom prst="rect">
                    <a:avLst/>
                  </a:prstGeom>
                </pic:spPr>
              </pic:pic>
            </a:graphicData>
          </a:graphic>
        </wp:anchor>
      </w:drawing>
    </w:r>
    <w:r w:rsidR="00821115" w:rsidRPr="00EC13F4">
      <w:rPr>
        <w:noProof/>
        <w:lang w:eastAsia="en-GB"/>
      </w:rPr>
      <w:drawing>
        <wp:anchor distT="0" distB="0" distL="114300" distR="114300" simplePos="0" relativeHeight="251659264" behindDoc="1" locked="0" layoutInCell="1" allowOverlap="1" wp14:anchorId="3B1FBD9C" wp14:editId="14639252">
          <wp:simplePos x="0" y="0"/>
          <wp:positionH relativeFrom="margin">
            <wp:posOffset>-182880</wp:posOffset>
          </wp:positionH>
          <wp:positionV relativeFrom="paragraph">
            <wp:posOffset>-351765</wp:posOffset>
          </wp:positionV>
          <wp:extent cx="2209800" cy="466725"/>
          <wp:effectExtent l="0" t="0" r="0" b="9525"/>
          <wp:wrapTight wrapText="bothSides">
            <wp:wrapPolygon edited="0">
              <wp:start x="0" y="0"/>
              <wp:lineTo x="0" y="21159"/>
              <wp:lineTo x="21414" y="21159"/>
              <wp:lineTo x="21414" y="0"/>
              <wp:lineTo x="0" y="0"/>
            </wp:wrapPolygon>
          </wp:wrapTight>
          <wp:docPr id="21" name="Picture 2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close-up of a logo&#10;&#10;AI-generated content may be incorrect."/>
                  <pic:cNvPicPr/>
                </pic:nvPicPr>
                <pic:blipFill rotWithShape="1">
                  <a:blip r:embed="rId2">
                    <a:extLst>
                      <a:ext uri="{28A0092B-C50C-407E-A947-70E740481C1C}">
                        <a14:useLocalDpi xmlns:a14="http://schemas.microsoft.com/office/drawing/2010/main" val="0"/>
                      </a:ext>
                    </a:extLst>
                  </a:blip>
                  <a:srcRect l="6384" t="23001" r="11348" b="28000"/>
                  <a:stretch/>
                </pic:blipFill>
                <pic:spPr bwMode="auto">
                  <a:xfrm>
                    <a:off x="0" y="0"/>
                    <a:ext cx="2209800" cy="466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4411A"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259E2"/>
    <w:multiLevelType w:val="hybridMultilevel"/>
    <w:tmpl w:val="DAA2F0F0"/>
    <w:lvl w:ilvl="0" w:tplc="DDC2F87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E03C5D"/>
    <w:multiLevelType w:val="hybridMultilevel"/>
    <w:tmpl w:val="A3B4D3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4CF49A8"/>
    <w:multiLevelType w:val="hybridMultilevel"/>
    <w:tmpl w:val="90523018"/>
    <w:lvl w:ilvl="0" w:tplc="08090001">
      <w:start w:val="1"/>
      <w:numFmt w:val="bullet"/>
      <w:lvlText w:val=""/>
      <w:lvlJc w:val="left"/>
      <w:pPr>
        <w:ind w:left="268" w:hanging="360"/>
      </w:pPr>
      <w:rPr>
        <w:rFonts w:ascii="Symbol" w:hAnsi="Symbol" w:hint="default"/>
      </w:rPr>
    </w:lvl>
    <w:lvl w:ilvl="1" w:tplc="08090003" w:tentative="1">
      <w:start w:val="1"/>
      <w:numFmt w:val="bullet"/>
      <w:lvlText w:val="o"/>
      <w:lvlJc w:val="left"/>
      <w:pPr>
        <w:ind w:left="988" w:hanging="360"/>
      </w:pPr>
      <w:rPr>
        <w:rFonts w:ascii="Courier New" w:hAnsi="Courier New" w:cs="Courier New" w:hint="default"/>
      </w:rPr>
    </w:lvl>
    <w:lvl w:ilvl="2" w:tplc="08090005" w:tentative="1">
      <w:start w:val="1"/>
      <w:numFmt w:val="bullet"/>
      <w:lvlText w:val=""/>
      <w:lvlJc w:val="left"/>
      <w:pPr>
        <w:ind w:left="1708" w:hanging="360"/>
      </w:pPr>
      <w:rPr>
        <w:rFonts w:ascii="Wingdings" w:hAnsi="Wingdings" w:hint="default"/>
      </w:rPr>
    </w:lvl>
    <w:lvl w:ilvl="3" w:tplc="08090001" w:tentative="1">
      <w:start w:val="1"/>
      <w:numFmt w:val="bullet"/>
      <w:lvlText w:val=""/>
      <w:lvlJc w:val="left"/>
      <w:pPr>
        <w:ind w:left="2428" w:hanging="360"/>
      </w:pPr>
      <w:rPr>
        <w:rFonts w:ascii="Symbol" w:hAnsi="Symbol" w:hint="default"/>
      </w:rPr>
    </w:lvl>
    <w:lvl w:ilvl="4" w:tplc="08090003" w:tentative="1">
      <w:start w:val="1"/>
      <w:numFmt w:val="bullet"/>
      <w:lvlText w:val="o"/>
      <w:lvlJc w:val="left"/>
      <w:pPr>
        <w:ind w:left="3148" w:hanging="360"/>
      </w:pPr>
      <w:rPr>
        <w:rFonts w:ascii="Courier New" w:hAnsi="Courier New" w:cs="Courier New" w:hint="default"/>
      </w:rPr>
    </w:lvl>
    <w:lvl w:ilvl="5" w:tplc="08090005" w:tentative="1">
      <w:start w:val="1"/>
      <w:numFmt w:val="bullet"/>
      <w:lvlText w:val=""/>
      <w:lvlJc w:val="left"/>
      <w:pPr>
        <w:ind w:left="3868" w:hanging="360"/>
      </w:pPr>
      <w:rPr>
        <w:rFonts w:ascii="Wingdings" w:hAnsi="Wingdings" w:hint="default"/>
      </w:rPr>
    </w:lvl>
    <w:lvl w:ilvl="6" w:tplc="08090001" w:tentative="1">
      <w:start w:val="1"/>
      <w:numFmt w:val="bullet"/>
      <w:lvlText w:val=""/>
      <w:lvlJc w:val="left"/>
      <w:pPr>
        <w:ind w:left="4588" w:hanging="360"/>
      </w:pPr>
      <w:rPr>
        <w:rFonts w:ascii="Symbol" w:hAnsi="Symbol" w:hint="default"/>
      </w:rPr>
    </w:lvl>
    <w:lvl w:ilvl="7" w:tplc="08090003" w:tentative="1">
      <w:start w:val="1"/>
      <w:numFmt w:val="bullet"/>
      <w:lvlText w:val="o"/>
      <w:lvlJc w:val="left"/>
      <w:pPr>
        <w:ind w:left="5308" w:hanging="360"/>
      </w:pPr>
      <w:rPr>
        <w:rFonts w:ascii="Courier New" w:hAnsi="Courier New" w:cs="Courier New" w:hint="default"/>
      </w:rPr>
    </w:lvl>
    <w:lvl w:ilvl="8" w:tplc="08090005" w:tentative="1">
      <w:start w:val="1"/>
      <w:numFmt w:val="bullet"/>
      <w:lvlText w:val=""/>
      <w:lvlJc w:val="left"/>
      <w:pPr>
        <w:ind w:left="6028" w:hanging="360"/>
      </w:pPr>
      <w:rPr>
        <w:rFonts w:ascii="Wingdings" w:hAnsi="Wingdings" w:hint="default"/>
      </w:rPr>
    </w:lvl>
  </w:abstractNum>
  <w:abstractNum w:abstractNumId="3" w15:restartNumberingAfterBreak="0">
    <w:nsid w:val="264262A3"/>
    <w:multiLevelType w:val="hybridMultilevel"/>
    <w:tmpl w:val="91F26D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362430"/>
    <w:multiLevelType w:val="hybridMultilevel"/>
    <w:tmpl w:val="2E0262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956455A"/>
    <w:multiLevelType w:val="hybridMultilevel"/>
    <w:tmpl w:val="43EE5402"/>
    <w:lvl w:ilvl="0" w:tplc="4CE2EE90">
      <w:start w:val="1"/>
      <w:numFmt w:val="bullet"/>
      <w:lvlText w:val=""/>
      <w:lvlJc w:val="left"/>
      <w:pPr>
        <w:ind w:left="720" w:hanging="360"/>
      </w:pPr>
      <w:rPr>
        <w:rFonts w:ascii="Symbol" w:hAnsi="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6CD6E51"/>
    <w:multiLevelType w:val="hybridMultilevel"/>
    <w:tmpl w:val="AEE2C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D9A3070"/>
    <w:multiLevelType w:val="hybridMultilevel"/>
    <w:tmpl w:val="E37A5D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1DA3C86"/>
    <w:multiLevelType w:val="hybridMultilevel"/>
    <w:tmpl w:val="438268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5956018"/>
    <w:multiLevelType w:val="hybridMultilevel"/>
    <w:tmpl w:val="54025934"/>
    <w:lvl w:ilvl="0" w:tplc="A7225AB8">
      <w:start w:val="1"/>
      <w:numFmt w:val="decimal"/>
      <w:lvlText w:val="%1."/>
      <w:lvlJc w:val="left"/>
      <w:pPr>
        <w:ind w:left="360" w:hanging="360"/>
      </w:pPr>
      <w:rPr>
        <w:rFonts w:ascii="Arial" w:eastAsiaTheme="minorHAnsi" w:hAnsi="Arial" w:cs="Arial"/>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E1D7236"/>
    <w:multiLevelType w:val="hybridMultilevel"/>
    <w:tmpl w:val="9476E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6"/>
  </w:num>
  <w:num w:numId="4">
    <w:abstractNumId w:val="12"/>
  </w:num>
  <w:num w:numId="5">
    <w:abstractNumId w:val="5"/>
  </w:num>
  <w:num w:numId="6">
    <w:abstractNumId w:val="7"/>
  </w:num>
  <w:num w:numId="7">
    <w:abstractNumId w:val="8"/>
  </w:num>
  <w:num w:numId="8">
    <w:abstractNumId w:val="14"/>
  </w:num>
  <w:num w:numId="9">
    <w:abstractNumId w:val="2"/>
  </w:num>
  <w:num w:numId="10">
    <w:abstractNumId w:val="0"/>
  </w:num>
  <w:num w:numId="11">
    <w:abstractNumId w:val="1"/>
  </w:num>
  <w:num w:numId="12">
    <w:abstractNumId w:val="11"/>
  </w:num>
  <w:num w:numId="13">
    <w:abstractNumId w:val="10"/>
  </w:num>
  <w:num w:numId="14">
    <w:abstractNumId w:val="3"/>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IDER, Maymouna (TEES, ESK AND WEAR VALLEYS NHS FOUNDATION TRUST)">
    <w15:presenceInfo w15:providerId="AD" w15:userId="S::mhaider@nhs.net::8ace972a-74c2-4fbf-a273-88bbe30954d1"/>
  </w15:person>
  <w15:person w15:author="Watson, Caroline">
    <w15:presenceInfo w15:providerId="AD" w15:userId="S::Caroline.Watson@cntw.nhs.uk::6197f1b9-5a00-4022-92b0-ec2ff75a3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EFF"/>
    <w:rsid w:val="0004411A"/>
    <w:rsid w:val="00051A6F"/>
    <w:rsid w:val="00117ACC"/>
    <w:rsid w:val="001F2290"/>
    <w:rsid w:val="00271951"/>
    <w:rsid w:val="002E7A92"/>
    <w:rsid w:val="003D6DEF"/>
    <w:rsid w:val="003F3EDB"/>
    <w:rsid w:val="004A05F0"/>
    <w:rsid w:val="004D2864"/>
    <w:rsid w:val="00634C06"/>
    <w:rsid w:val="00715232"/>
    <w:rsid w:val="00716C81"/>
    <w:rsid w:val="00762B9F"/>
    <w:rsid w:val="00821115"/>
    <w:rsid w:val="00833DDE"/>
    <w:rsid w:val="00847E7E"/>
    <w:rsid w:val="0088572B"/>
    <w:rsid w:val="008B4F17"/>
    <w:rsid w:val="0093022B"/>
    <w:rsid w:val="009B06AF"/>
    <w:rsid w:val="00B00C78"/>
    <w:rsid w:val="00B079F6"/>
    <w:rsid w:val="00B26A94"/>
    <w:rsid w:val="00B53EFF"/>
    <w:rsid w:val="00BE2E1C"/>
    <w:rsid w:val="00C707DD"/>
    <w:rsid w:val="00E83E92"/>
    <w:rsid w:val="00EA4DB9"/>
    <w:rsid w:val="00F22CB7"/>
    <w:rsid w:val="00F363AE"/>
    <w:rsid w:val="02DAFE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3C1A82"/>
  <w15:chartTrackingRefBased/>
  <w15:docId w15:val="{F89B87E8-4DE9-4009-A03E-7D8252C6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EFF"/>
    <w:pPr>
      <w:spacing w:before="60" w:after="60"/>
    </w:pPr>
    <w:rPr>
      <w:rFonts w:ascii="Arial" w:hAnsi="Arial"/>
      <w:kern w:val="0"/>
      <w14:ligatures w14:val="none"/>
    </w:rPr>
  </w:style>
  <w:style w:type="paragraph" w:styleId="Heading1">
    <w:name w:val="heading 1"/>
    <w:basedOn w:val="Header"/>
    <w:next w:val="Normal"/>
    <w:link w:val="Heading1Char"/>
    <w:uiPriority w:val="9"/>
    <w:qFormat/>
    <w:rsid w:val="00B53EFF"/>
    <w:pPr>
      <w:spacing w:after="0"/>
      <w:outlineLvl w:val="0"/>
    </w:pPr>
    <w:rPr>
      <w:b/>
      <w:bCs/>
      <w:sz w:val="44"/>
      <w:szCs w:val="44"/>
    </w:rPr>
  </w:style>
  <w:style w:type="paragraph" w:styleId="Heading2">
    <w:name w:val="heading 2"/>
    <w:basedOn w:val="Normal"/>
    <w:next w:val="Normal"/>
    <w:link w:val="Heading2Char"/>
    <w:uiPriority w:val="9"/>
    <w:unhideWhenUsed/>
    <w:qFormat/>
    <w:rsid w:val="00B53EFF"/>
    <w:pPr>
      <w:keepLines/>
      <w:numPr>
        <w:numId w:val="1"/>
      </w:numPr>
      <w:spacing w:before="40" w:after="0"/>
      <w:ind w:left="357" w:hanging="357"/>
      <w:outlineLvl w:val="1"/>
    </w:pPr>
    <w:rPr>
      <w:rFonts w:eastAsiaTheme="majorEastAsia" w:cstheme="majorBidi"/>
      <w:b/>
      <w:szCs w:val="26"/>
    </w:rPr>
  </w:style>
  <w:style w:type="paragraph" w:styleId="Heading4">
    <w:name w:val="heading 4"/>
    <w:basedOn w:val="Normal"/>
    <w:next w:val="Normal"/>
    <w:link w:val="Heading4Char"/>
    <w:uiPriority w:val="9"/>
    <w:unhideWhenUsed/>
    <w:qFormat/>
    <w:rsid w:val="00B53EF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EFF"/>
    <w:rPr>
      <w:rFonts w:ascii="Arial" w:hAnsi="Arial"/>
      <w:b/>
      <w:bCs/>
      <w:kern w:val="0"/>
      <w:sz w:val="44"/>
      <w:szCs w:val="44"/>
      <w14:ligatures w14:val="none"/>
    </w:rPr>
  </w:style>
  <w:style w:type="character" w:customStyle="1" w:styleId="Heading2Char">
    <w:name w:val="Heading 2 Char"/>
    <w:basedOn w:val="DefaultParagraphFont"/>
    <w:link w:val="Heading2"/>
    <w:uiPriority w:val="9"/>
    <w:rsid w:val="00B53EFF"/>
    <w:rPr>
      <w:rFonts w:ascii="Arial" w:eastAsiaTheme="majorEastAsia" w:hAnsi="Arial" w:cstheme="majorBidi"/>
      <w:b/>
      <w:kern w:val="0"/>
      <w:szCs w:val="26"/>
      <w14:ligatures w14:val="none"/>
    </w:rPr>
  </w:style>
  <w:style w:type="character" w:customStyle="1" w:styleId="Heading4Char">
    <w:name w:val="Heading 4 Char"/>
    <w:basedOn w:val="DefaultParagraphFont"/>
    <w:link w:val="Heading4"/>
    <w:uiPriority w:val="9"/>
    <w:rsid w:val="00B53EFF"/>
    <w:rPr>
      <w:rFonts w:ascii="Arial" w:eastAsiaTheme="majorEastAsia" w:hAnsi="Arial" w:cstheme="majorBidi"/>
      <w:b/>
      <w:iCs/>
      <w:kern w:val="0"/>
      <w14:ligatures w14:val="none"/>
    </w:rPr>
  </w:style>
  <w:style w:type="paragraph" w:styleId="Header">
    <w:name w:val="header"/>
    <w:basedOn w:val="Normal"/>
    <w:link w:val="HeaderChar"/>
    <w:uiPriority w:val="99"/>
    <w:unhideWhenUsed/>
    <w:rsid w:val="00B53EFF"/>
    <w:pPr>
      <w:tabs>
        <w:tab w:val="right" w:pos="10433"/>
      </w:tabs>
      <w:spacing w:after="120" w:line="240" w:lineRule="auto"/>
    </w:pPr>
  </w:style>
  <w:style w:type="character" w:customStyle="1" w:styleId="HeaderChar">
    <w:name w:val="Header Char"/>
    <w:basedOn w:val="DefaultParagraphFont"/>
    <w:link w:val="Header"/>
    <w:uiPriority w:val="99"/>
    <w:rsid w:val="00B53EFF"/>
    <w:rPr>
      <w:rFonts w:ascii="Arial" w:hAnsi="Arial"/>
      <w:kern w:val="0"/>
      <w14:ligatures w14:val="none"/>
    </w:rPr>
  </w:style>
  <w:style w:type="paragraph" w:styleId="Footer">
    <w:name w:val="footer"/>
    <w:basedOn w:val="Normal"/>
    <w:link w:val="FooterChar"/>
    <w:uiPriority w:val="99"/>
    <w:unhideWhenUsed/>
    <w:rsid w:val="00B53EFF"/>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B53EFF"/>
    <w:rPr>
      <w:rFonts w:ascii="Arial" w:hAnsi="Arial"/>
      <w:kern w:val="0"/>
      <w:sz w:val="20"/>
      <w:szCs w:val="20"/>
      <w14:ligatures w14:val="none"/>
    </w:rPr>
  </w:style>
  <w:style w:type="paragraph" w:customStyle="1" w:styleId="References">
    <w:name w:val="References"/>
    <w:basedOn w:val="ListParagraph"/>
    <w:qFormat/>
    <w:rsid w:val="00B53EFF"/>
    <w:pPr>
      <w:numPr>
        <w:numId w:val="2"/>
      </w:numPr>
      <w:spacing w:after="0" w:line="240" w:lineRule="auto"/>
    </w:pPr>
  </w:style>
  <w:style w:type="table" w:styleId="TableGrid">
    <w:name w:val="Table Grid"/>
    <w:basedOn w:val="TableNormal"/>
    <w:uiPriority w:val="39"/>
    <w:rsid w:val="00B53EF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3EFF"/>
    <w:rPr>
      <w:color w:val="0563C1" w:themeColor="hyperlink"/>
      <w:u w:val="single"/>
    </w:rPr>
  </w:style>
  <w:style w:type="paragraph" w:styleId="ListParagraph">
    <w:name w:val="List Paragraph"/>
    <w:basedOn w:val="Normal"/>
    <w:uiPriority w:val="34"/>
    <w:qFormat/>
    <w:rsid w:val="00B53EFF"/>
    <w:pPr>
      <w:ind w:left="720"/>
    </w:pPr>
  </w:style>
  <w:style w:type="table" w:customStyle="1" w:styleId="TableGridLight1">
    <w:name w:val="Table Grid Light1"/>
    <w:basedOn w:val="TableNormal"/>
    <w:uiPriority w:val="40"/>
    <w:rsid w:val="00B53EFF"/>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B53EFF"/>
    <w:pPr>
      <w:spacing w:after="0" w:line="240" w:lineRule="auto"/>
    </w:pPr>
    <w:rPr>
      <w:rFonts w:ascii="Arial" w:hAnsi="Arial"/>
      <w:kern w:val="0"/>
      <w14:ligatures w14:val="none"/>
    </w:rPr>
  </w:style>
  <w:style w:type="paragraph" w:styleId="NormalWeb">
    <w:name w:val="Normal (Web)"/>
    <w:basedOn w:val="Normal"/>
    <w:uiPriority w:val="99"/>
    <w:unhideWhenUsed/>
    <w:rsid w:val="0093022B"/>
    <w:pPr>
      <w:spacing w:before="0" w:after="143"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88572B"/>
    <w:rPr>
      <w:sz w:val="16"/>
      <w:szCs w:val="16"/>
    </w:rPr>
  </w:style>
  <w:style w:type="paragraph" w:styleId="CommentText">
    <w:name w:val="annotation text"/>
    <w:basedOn w:val="Normal"/>
    <w:link w:val="CommentTextChar"/>
    <w:uiPriority w:val="99"/>
    <w:unhideWhenUsed/>
    <w:rsid w:val="0088572B"/>
    <w:pPr>
      <w:spacing w:line="240" w:lineRule="auto"/>
    </w:pPr>
    <w:rPr>
      <w:sz w:val="20"/>
      <w:szCs w:val="20"/>
    </w:rPr>
  </w:style>
  <w:style w:type="character" w:customStyle="1" w:styleId="CommentTextChar">
    <w:name w:val="Comment Text Char"/>
    <w:basedOn w:val="DefaultParagraphFont"/>
    <w:link w:val="CommentText"/>
    <w:uiPriority w:val="99"/>
    <w:rsid w:val="0088572B"/>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8572B"/>
    <w:rPr>
      <w:b/>
      <w:bCs/>
    </w:rPr>
  </w:style>
  <w:style w:type="character" w:customStyle="1" w:styleId="CommentSubjectChar">
    <w:name w:val="Comment Subject Char"/>
    <w:basedOn w:val="CommentTextChar"/>
    <w:link w:val="CommentSubject"/>
    <w:uiPriority w:val="99"/>
    <w:semiHidden/>
    <w:rsid w:val="0088572B"/>
    <w:rPr>
      <w:rFonts w:ascii="Arial" w:hAnsi="Arial"/>
      <w:b/>
      <w:bCs/>
      <w:kern w:val="0"/>
      <w:sz w:val="20"/>
      <w:szCs w:val="20"/>
      <w14:ligatures w14:val="none"/>
    </w:rPr>
  </w:style>
  <w:style w:type="paragraph" w:styleId="BalloonText">
    <w:name w:val="Balloon Text"/>
    <w:basedOn w:val="Normal"/>
    <w:link w:val="BalloonTextChar"/>
    <w:uiPriority w:val="99"/>
    <w:semiHidden/>
    <w:unhideWhenUsed/>
    <w:rsid w:val="00E83E9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E92"/>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573745">
      <w:bodyDiv w:val="1"/>
      <w:marLeft w:val="0"/>
      <w:marRight w:val="0"/>
      <w:marTop w:val="0"/>
      <w:marBottom w:val="0"/>
      <w:divBdr>
        <w:top w:val="none" w:sz="0" w:space="0" w:color="auto"/>
        <w:left w:val="none" w:sz="0" w:space="0" w:color="auto"/>
        <w:bottom w:val="none" w:sz="0" w:space="0" w:color="auto"/>
        <w:right w:val="none" w:sz="0" w:space="0" w:color="auto"/>
      </w:divBdr>
    </w:div>
    <w:div w:id="986087376">
      <w:bodyDiv w:val="1"/>
      <w:marLeft w:val="0"/>
      <w:marRight w:val="0"/>
      <w:marTop w:val="0"/>
      <w:marBottom w:val="0"/>
      <w:divBdr>
        <w:top w:val="none" w:sz="0" w:space="0" w:color="auto"/>
        <w:left w:val="none" w:sz="0" w:space="0" w:color="auto"/>
        <w:bottom w:val="none" w:sz="0" w:space="0" w:color="auto"/>
        <w:right w:val="none" w:sz="0" w:space="0" w:color="auto"/>
      </w:divBdr>
    </w:div>
    <w:div w:id="1621186919">
      <w:bodyDiv w:val="1"/>
      <w:marLeft w:val="0"/>
      <w:marRight w:val="0"/>
      <w:marTop w:val="0"/>
      <w:marBottom w:val="0"/>
      <w:divBdr>
        <w:top w:val="none" w:sz="0" w:space="0" w:color="auto"/>
        <w:left w:val="none" w:sz="0" w:space="0" w:color="auto"/>
        <w:bottom w:val="none" w:sz="0" w:space="0" w:color="auto"/>
        <w:right w:val="none" w:sz="0" w:space="0" w:color="auto"/>
      </w:divBdr>
    </w:div>
    <w:div w:id="171743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edicines.org.uk/emc/search?q=dexamfetamine" TargetMode="External"/><Relationship Id="rId21" Type="http://schemas.openxmlformats.org/officeDocument/2006/relationships/hyperlink" Target="https://bnf.nice.org.uk/guidance/controlled-drugs-and-drug-dependence.html" TargetMode="External"/><Relationship Id="rId34" Type="http://schemas.openxmlformats.org/officeDocument/2006/relationships/hyperlink" Target="https://www.nhs.uk/conditions/attention-deficit-hyperactivity-disorder-adhd/" TargetMode="External"/><Relationship Id="rId42" Type="http://schemas.openxmlformats.org/officeDocument/2006/relationships/hyperlink" Target="https://www.nice.org.uk/guidance/ng87/" TargetMode="External"/><Relationship Id="rId47" Type="http://schemas.openxmlformats.org/officeDocument/2006/relationships/hyperlink" Target="https://www.medicines.org.uk/emc/product/11004/smpc" TargetMode="External"/><Relationship Id="rId50" Type="http://schemas.openxmlformats.org/officeDocument/2006/relationships/hyperlink" Target="https://uktis.org/monographs/use-of-therapeutic-amfetamines-in-pregnancy/" TargetMode="External"/><Relationship Id="rId55" Type="http://schemas.openxmlformats.org/officeDocument/2006/relationships/hyperlink" Target="https://www.england.nhs.uk/publication/responsibility-for-prescribing-between-primary-and-secondary-tertiary-care/" TargetMode="External"/><Relationship Id="rId63" Type="http://schemas.openxmlformats.org/officeDocument/2006/relationships/footer" Target="footer3.xml"/><Relationship Id="rId68"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hyperlink" Target="https://www.gov.uk/drug-driving-law" TargetMode="External"/><Relationship Id="rId11" Type="http://schemas.openxmlformats.org/officeDocument/2006/relationships/hyperlink" Target="https://rdtc.nhs.uk/prescribing-support-document/shared-care-protocol-dexamfetamine-in-adults/" TargetMode="External"/><Relationship Id="rId24" Type="http://schemas.openxmlformats.org/officeDocument/2006/relationships/hyperlink" Target="https://bnf.nice.org.uk/" TargetMode="External"/><Relationship Id="rId32" Type="http://schemas.openxmlformats.org/officeDocument/2006/relationships/hyperlink" Target="https://www.gov.uk/guidance/controlled-drugs-personal-licences" TargetMode="External"/><Relationship Id="rId37" Type="http://schemas.openxmlformats.org/officeDocument/2006/relationships/hyperlink" Target="https://www.medicines.org.uk/emc/product/7404/rmms" TargetMode="External"/><Relationship Id="rId40" Type="http://schemas.openxmlformats.org/officeDocument/2006/relationships/hyperlink" Target="https://www.medicinesinpregnancy.org/leaflets-a-z/therapeutic-amfetamines/" TargetMode="External"/><Relationship Id="rId45" Type="http://schemas.openxmlformats.org/officeDocument/2006/relationships/hyperlink" Target="https://www.medicines.org.uk/emc/product/5004/smpc" TargetMode="External"/><Relationship Id="rId53" Type="http://schemas.openxmlformats.org/officeDocument/2006/relationships/hyperlink" Target="https://www.gov.uk/drug-driving-law" TargetMode="External"/><Relationship Id="rId58" Type="http://schemas.openxmlformats.org/officeDocument/2006/relationships/header" Target="header1.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footer" Target="footer2.xml"/><Relationship Id="rId19" Type="http://schemas.openxmlformats.org/officeDocument/2006/relationships/hyperlink" Target="https://www.medicines.org.uk/emc/search?q=dexamfetamine" TargetMode="External"/><Relationship Id="rId14" Type="http://schemas.openxmlformats.org/officeDocument/2006/relationships/hyperlink" Target="https://www.nice.org.uk/guidance/ng43" TargetMode="External"/><Relationship Id="rId22" Type="http://schemas.openxmlformats.org/officeDocument/2006/relationships/hyperlink" Target="https://bnf.nice.org.uk/" TargetMode="External"/><Relationship Id="rId27" Type="http://schemas.openxmlformats.org/officeDocument/2006/relationships/hyperlink" Target="https://yellowcard.mhra.gov.uk/" TargetMode="External"/><Relationship Id="rId30" Type="http://schemas.openxmlformats.org/officeDocument/2006/relationships/hyperlink" Target="https://www.gov.uk/adhd-and-driving" TargetMode="External"/><Relationship Id="rId35" Type="http://schemas.openxmlformats.org/officeDocument/2006/relationships/hyperlink" Target="https://www.narcolepsy.org.uk/" TargetMode="External"/><Relationship Id="rId43" Type="http://schemas.openxmlformats.org/officeDocument/2006/relationships/hyperlink" Target="https://bnf.nice.org.uk/" TargetMode="External"/><Relationship Id="rId48" Type="http://schemas.openxmlformats.org/officeDocument/2006/relationships/hyperlink" Target="https://www.nice.org.uk/guidance/ng46/" TargetMode="External"/><Relationship Id="rId56" Type="http://schemas.openxmlformats.org/officeDocument/2006/relationships/hyperlink" Target="https://www.gmc-uk.org/ethical-guidance/ethical-guidance-for-doctors/good-practice-in-prescribing-and-managing-medicines-and-devices/shared-care"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cbi.nlm.nih.gov/books/NBK501740/" TargetMode="External"/><Relationship Id="rId3" Type="http://schemas.openxmlformats.org/officeDocument/2006/relationships/customXml" Target="../customXml/item3.xml"/><Relationship Id="rId12" Type="http://schemas.openxmlformats.org/officeDocument/2006/relationships/hyperlink" Target="https://www.nice.org.uk/guidance/ng87" TargetMode="External"/><Relationship Id="rId17" Type="http://schemas.microsoft.com/office/2011/relationships/commentsExtended" Target="commentsExtended.xml"/><Relationship Id="rId25" Type="http://schemas.openxmlformats.org/officeDocument/2006/relationships/hyperlink" Target="https://www.medicines.org.uk/emc/search?q=dexamfetamine" TargetMode="External"/><Relationship Id="rId33" Type="http://schemas.openxmlformats.org/officeDocument/2006/relationships/hyperlink" Target="https://www.rcpsych.ac.uk/mental-health/problems-disorders/adhd-in-adults" TargetMode="External"/><Relationship Id="rId38" Type="http://schemas.openxmlformats.org/officeDocument/2006/relationships/hyperlink" Target="https://www.medicines.org.uk/emc/search?q=dexamfetamine" TargetMode="External"/><Relationship Id="rId46" Type="http://schemas.openxmlformats.org/officeDocument/2006/relationships/hyperlink" Target="https://www.medicines.org.uk/emc/product/7403/rmms" TargetMode="External"/><Relationship Id="rId59" Type="http://schemas.openxmlformats.org/officeDocument/2006/relationships/header" Target="header2.xml"/><Relationship Id="rId67" Type="http://schemas.microsoft.com/office/2018/08/relationships/commentsExtensible" Target="commentsExtensible.xml"/><Relationship Id="rId20" Type="http://schemas.openxmlformats.org/officeDocument/2006/relationships/hyperlink" Target="https://www.medicines.org.uk/emc/search?q=dexamfetamine" TargetMode="External"/><Relationship Id="rId41" Type="http://schemas.openxmlformats.org/officeDocument/2006/relationships/hyperlink" Target="https://www.sps.nhs.uk/home/about-sps/get-in-touch/medicines-information-services-contact-details/breastfeeding-medicines-advice-service/" TargetMode="External"/><Relationship Id="rId54" Type="http://schemas.openxmlformats.org/officeDocument/2006/relationships/hyperlink" Target="https://future.nhs.uk/connect.ti/PrescribingMedicinesOptimisation/view?objectId=44553232"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dicines.org.uk/emc/search?q=dexamfetamine" TargetMode="External"/><Relationship Id="rId23" Type="http://schemas.openxmlformats.org/officeDocument/2006/relationships/hyperlink" Target="https://www.medicines.org.uk/emc/search?q=dexamfetamine" TargetMode="External"/><Relationship Id="rId28" Type="http://schemas.openxmlformats.org/officeDocument/2006/relationships/hyperlink" Target="https://www.nice.org.uk/guidance/ng87/" TargetMode="External"/><Relationship Id="rId36" Type="http://schemas.openxmlformats.org/officeDocument/2006/relationships/hyperlink" Target="https://www.nhs.uk/conditions/narcolepsy/" TargetMode="External"/><Relationship Id="rId49" Type="http://schemas.openxmlformats.org/officeDocument/2006/relationships/hyperlink" Target="https://www.nice.org.uk/guidance/ng43/" TargetMode="External"/><Relationship Id="rId57" Type="http://schemas.openxmlformats.org/officeDocument/2006/relationships/hyperlink" Target="https://www.nice.org.uk/guidance/ng197/" TargetMode="External"/><Relationship Id="rId10" Type="http://schemas.openxmlformats.org/officeDocument/2006/relationships/endnotes" Target="endnotes.xml"/><Relationship Id="rId31" Type="http://schemas.openxmlformats.org/officeDocument/2006/relationships/hyperlink" Target="https://www.gov.uk/narcolepsy-and-driving" TargetMode="External"/><Relationship Id="rId44" Type="http://schemas.openxmlformats.org/officeDocument/2006/relationships/hyperlink" Target="https://www.medicines.org.uk/emc/product/7404/smpc" TargetMode="External"/><Relationship Id="rId52" Type="http://schemas.openxmlformats.org/officeDocument/2006/relationships/hyperlink" Target="https://cks.nice.org.uk/topics/attention-deficit-hyperactivity-disorder/prescribing-information/amfetamines/" TargetMode="External"/><Relationship Id="rId60" Type="http://schemas.openxmlformats.org/officeDocument/2006/relationships/footer" Target="footer1.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nice.org.uk/guidance/ng46" TargetMode="External"/><Relationship Id="rId18" Type="http://schemas.openxmlformats.org/officeDocument/2006/relationships/hyperlink" Target="https://www.nice.org.uk/guidance/ng87/chapter/Recommendations" TargetMode="External"/><Relationship Id="rId39" Type="http://schemas.openxmlformats.org/officeDocument/2006/relationships/hyperlink" Target="https://uktis.org/monographs/use-of-therapeutic-amfetamines-in-pregnancy/"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20c8ee1-5c4d-4fe6-a884-671ceaf52101">
      <Terms xmlns="http://schemas.microsoft.com/office/infopath/2007/PartnerControls"/>
    </lcf76f155ced4ddcb4097134ff3c332f>
    <TaxCatchAll xmlns="daf8bb99-f63a-4e33-b200-ec62ac311639"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174624CA836641BE22D1EB9A9E2204" ma:contentTypeVersion="19" ma:contentTypeDescription="Create a new document." ma:contentTypeScope="" ma:versionID="8c534e726c896b57c82b5b99f4f319a2">
  <xsd:schema xmlns:xsd="http://www.w3.org/2001/XMLSchema" xmlns:xs="http://www.w3.org/2001/XMLSchema" xmlns:p="http://schemas.microsoft.com/office/2006/metadata/properties" xmlns:ns1="http://schemas.microsoft.com/sharepoint/v3" xmlns:ns2="f20c8ee1-5c4d-4fe6-a884-671ceaf52101" xmlns:ns3="daf8bb99-f63a-4e33-b200-ec62ac311639" targetNamespace="http://schemas.microsoft.com/office/2006/metadata/properties" ma:root="true" ma:fieldsID="27677d382d494c3cc9cf583fe71f4b5e" ns1:_="" ns2:_="" ns3:_="">
    <xsd:import namespace="http://schemas.microsoft.com/sharepoint/v3"/>
    <xsd:import namespace="f20c8ee1-5c4d-4fe6-a884-671ceaf52101"/>
    <xsd:import namespace="daf8bb99-f63a-4e33-b200-ec62ac3116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0c8ee1-5c4d-4fe6-a884-671ceaf52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f8bb99-f63a-4e33-b200-ec62ac31163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8631231-6f43-4857-8242-87355a4339e9}" ma:internalName="TaxCatchAll" ma:showField="CatchAllData" ma:web="daf8bb99-f63a-4e33-b200-ec62ac3116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57D9-4944-47D5-AE03-02F3B1C44025}">
  <ds:schemaRefs>
    <ds:schemaRef ds:uri="http://schemas.microsoft.com/office/2006/metadata/properties"/>
    <ds:schemaRef ds:uri="http://schemas.microsoft.com/office/infopath/2007/PartnerControls"/>
    <ds:schemaRef ds:uri="http://schemas.microsoft.com/sharepoint/v3"/>
    <ds:schemaRef ds:uri="f20c8ee1-5c4d-4fe6-a884-671ceaf52101"/>
    <ds:schemaRef ds:uri="daf8bb99-f63a-4e33-b200-ec62ac311639"/>
  </ds:schemaRefs>
</ds:datastoreItem>
</file>

<file path=customXml/itemProps2.xml><?xml version="1.0" encoding="utf-8"?>
<ds:datastoreItem xmlns:ds="http://schemas.openxmlformats.org/officeDocument/2006/customXml" ds:itemID="{3CF2BB1E-78E0-4EAA-A911-B2C3B5FAD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0c8ee1-5c4d-4fe6-a884-671ceaf52101"/>
    <ds:schemaRef ds:uri="daf8bb99-f63a-4e33-b200-ec62ac311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A9CCDF-8B4F-4DA7-BE50-B031BDDEF38B}">
  <ds:schemaRefs>
    <ds:schemaRef ds:uri="http://schemas.microsoft.com/sharepoint/v3/contenttype/forms"/>
  </ds:schemaRefs>
</ds:datastoreItem>
</file>

<file path=customXml/itemProps4.xml><?xml version="1.0" encoding="utf-8"?>
<ds:datastoreItem xmlns:ds="http://schemas.openxmlformats.org/officeDocument/2006/customXml" ds:itemID="{E4446B2D-7FE1-43EC-8D83-F4A158D9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5566</Words>
  <Characters>31729</Characters>
  <Application>Microsoft Office Word</Application>
  <DocSecurity>0</DocSecurity>
  <Lines>264</Lines>
  <Paragraphs>74</Paragraphs>
  <ScaleCrop>false</ScaleCrop>
  <Company/>
  <LinksUpToDate>false</LinksUpToDate>
  <CharactersWithSpaces>37221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Maymouna (TEES, ESK AND WEAR VALLEYS NHS FOUNDATION TRUST)</dc:creator>
  <cp:keywords/>
  <dc:description/>
  <cp:lastModifiedBy>Kane, Nancy</cp:lastModifiedBy>
  <cp:revision>7</cp:revision>
  <dcterms:created xsi:type="dcterms:W3CDTF">2025-04-28T14:45:00Z</dcterms:created>
  <dcterms:modified xsi:type="dcterms:W3CDTF">2025-06-03T13:49:00Z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0x01010031174624CA836641BE22D1EB9A9E2204</vt:lpwstr>
  </property>
  <property fmtid="{D5CDD505-2E9C-101B-9397-08002B2CF9AE}" pid="3" name="MediaServiceImageTags">
    <vt:lpwstr/>
  </property>
</Properties>
</file>